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FCF15" w14:textId="4442FBD6" w:rsidR="00920DB7" w:rsidRPr="00421329" w:rsidRDefault="00421329" w:rsidP="00421329">
      <w:pPr>
        <w:pStyle w:val="Otsikko1"/>
      </w:pPr>
      <w:r>
        <w:t>CDA – esimerkkiasiakirjoihin tehdyt muutokset:</w:t>
      </w:r>
    </w:p>
    <w:p w14:paraId="077463BD" w14:textId="24102890" w:rsidR="00651CD9" w:rsidRPr="00421329" w:rsidRDefault="00651CD9" w:rsidP="00651CD9">
      <w:pPr>
        <w:pStyle w:val="Leipteksti"/>
        <w:spacing w:line="240" w:lineRule="auto"/>
        <w:ind w:left="0"/>
      </w:pPr>
    </w:p>
    <w:tbl>
      <w:tblPr>
        <w:tblStyle w:val="Vaalearuudukkotaulukko1"/>
        <w:tblW w:w="0" w:type="auto"/>
        <w:tblLook w:val="04A0" w:firstRow="1" w:lastRow="0" w:firstColumn="1" w:lastColumn="0" w:noHBand="0" w:noVBand="1"/>
      </w:tblPr>
      <w:tblGrid>
        <w:gridCol w:w="1412"/>
        <w:gridCol w:w="1412"/>
        <w:gridCol w:w="10426"/>
      </w:tblGrid>
      <w:tr w:rsidR="00060A0E" w14:paraId="4B2C24E7" w14:textId="77777777" w:rsidTr="00F30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46C5D47A" w14:textId="4C5BC590" w:rsidR="00060A0E" w:rsidRDefault="00060A0E" w:rsidP="001B7D9D">
            <w:pPr>
              <w:pStyle w:val="Leipteksti"/>
              <w:ind w:left="0"/>
            </w:pPr>
            <w:r>
              <w:t>Versio</w:t>
            </w:r>
          </w:p>
        </w:tc>
        <w:tc>
          <w:tcPr>
            <w:tcW w:w="1412" w:type="dxa"/>
          </w:tcPr>
          <w:p w14:paraId="68932F05" w14:textId="2AC0F00C" w:rsidR="00060A0E" w:rsidRDefault="00060A0E" w:rsidP="001B7D9D">
            <w:pPr>
              <w:pStyle w:val="Leipteksti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Päivämäärä</w:t>
            </w:r>
          </w:p>
        </w:tc>
        <w:tc>
          <w:tcPr>
            <w:tcW w:w="10426" w:type="dxa"/>
          </w:tcPr>
          <w:p w14:paraId="717FB413" w14:textId="0BA19E95" w:rsidR="00060A0E" w:rsidRDefault="00060A0E" w:rsidP="001B7D9D">
            <w:pPr>
              <w:pStyle w:val="Leipteksti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Muutos</w:t>
            </w:r>
          </w:p>
        </w:tc>
      </w:tr>
      <w:tr w:rsidR="00060A0E" w14:paraId="55BF53C8" w14:textId="77777777" w:rsidTr="00F30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607956BA" w14:textId="2B92A883" w:rsidR="00060A0E" w:rsidRPr="00526256" w:rsidRDefault="00060A0E" w:rsidP="001B7D9D">
            <w:pPr>
              <w:pStyle w:val="Leipteksti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V5.0.0_RC4</w:t>
            </w:r>
          </w:p>
        </w:tc>
        <w:tc>
          <w:tcPr>
            <w:tcW w:w="1412" w:type="dxa"/>
          </w:tcPr>
          <w:p w14:paraId="77909040" w14:textId="2CEC2FC9" w:rsidR="00060A0E" w:rsidRPr="00060A0E" w:rsidRDefault="00060A0E" w:rsidP="001B7D9D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  <w:r w:rsidRPr="00060A0E">
              <w:t>.</w:t>
            </w:r>
            <w:r>
              <w:t>5</w:t>
            </w:r>
            <w:r w:rsidRPr="00060A0E">
              <w:t>.2025</w:t>
            </w:r>
          </w:p>
        </w:tc>
        <w:tc>
          <w:tcPr>
            <w:tcW w:w="10426" w:type="dxa"/>
          </w:tcPr>
          <w:p w14:paraId="097BD020" w14:textId="250ADE76" w:rsidR="00060A0E" w:rsidRDefault="00CD6849" w:rsidP="00CD6849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849">
              <w:t>ESIM_Laakemaarays_laaja_kaikki_tietokentat_CDA_v5_0.xml</w:t>
            </w:r>
            <w:r>
              <w:t>:</w:t>
            </w:r>
          </w:p>
          <w:p w14:paraId="6DEC0A87" w14:textId="77777777" w:rsidR="00060A0E" w:rsidRDefault="00060A0E" w:rsidP="00651CD9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korjattu ”</w:t>
            </w:r>
            <w:r w:rsidRPr="00CA4975">
              <w:rPr>
                <w:rFonts w:ascii="Arial" w:hAnsi="Arial" w:cs="Arial"/>
                <w:noProof w:val="0"/>
                <w:szCs w:val="20"/>
                <w:highlight w:val="white"/>
              </w:rPr>
              <w:t>muun kuin edullisimman biologisen lääkkeen syy</w:t>
            </w:r>
            <w:r>
              <w:rPr>
                <w:rFonts w:ascii="Arial" w:hAnsi="Arial" w:cs="Arial"/>
                <w:noProof w:val="0"/>
                <w:szCs w:val="20"/>
              </w:rPr>
              <w:t>”</w:t>
            </w:r>
            <w:r>
              <w:t>- tiedon codeSystemName oikeaksi.</w:t>
            </w:r>
          </w:p>
          <w:p w14:paraId="3AB33860" w14:textId="51618F51" w:rsidR="00CD6849" w:rsidRDefault="00CD6849" w:rsidP="00CD6849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849">
              <w:t>ESIM_Lopettamismerkintä_Laake_pakkaus_CDA_v5_0.xml</w:t>
            </w:r>
            <w:r>
              <w:t xml:space="preserve"> ja </w:t>
            </w:r>
            <w:r w:rsidRPr="00CD6849">
              <w:t>ESIM_Lopettamismerkintä_mitatointi_CDA_v5_0.xml</w:t>
            </w:r>
            <w:r>
              <w:t>:</w:t>
            </w:r>
          </w:p>
          <w:p w14:paraId="6AF15F08" w14:textId="77777777" w:rsidR="00060A0E" w:rsidRDefault="00060A0E" w:rsidP="00651CD9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poistettu maininta yksilöintitunnuksen pakollisuudesta (ei ole pakollinen tietoa)</w:t>
            </w:r>
          </w:p>
          <w:p w14:paraId="48D79A9C" w14:textId="77777777" w:rsidR="00060A0E" w:rsidRDefault="00060A0E" w:rsidP="00651CD9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päivitetty Lääkkeen lopetuksen lisätiedot komponentin otsikoksi Lääkkeen lopettamisen lisätiedot</w:t>
            </w:r>
          </w:p>
          <w:p w14:paraId="1253314F" w14:textId="77777777" w:rsidR="00060A0E" w:rsidRDefault="00060A0E" w:rsidP="00651CD9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Kaikki esimerkit:</w:t>
            </w:r>
          </w:p>
          <w:p w14:paraId="1C9766FD" w14:textId="5232404F" w:rsidR="00060A0E" w:rsidRPr="00421329" w:rsidRDefault="00060A0E" w:rsidP="00651CD9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Poistettu</w:t>
            </w:r>
            <w:r w:rsidR="00863EEA">
              <w:t xml:space="preserve"> maininta</w:t>
            </w:r>
            <w:r>
              <w:t xml:space="preserve"> pakollisuu</w:t>
            </w:r>
            <w:r w:rsidR="00863EEA">
              <w:t>desta</w:t>
            </w:r>
            <w:r>
              <w:t xml:space="preserve"> sukupuoli-tiedosta lääkemääräyksen korjaukselta</w:t>
            </w:r>
            <w:r w:rsidR="00863EEA">
              <w:t xml:space="preserve"> ja</w:t>
            </w:r>
            <w:r>
              <w:t xml:space="preserve"> lääkemääräykseltä</w:t>
            </w:r>
            <w:r w:rsidR="00863EEA">
              <w:t>. Sama pakollisuusmuutos koskee myös lääkemääräyksen mitätöintiä. Muiden asiakirjojen esimerkeiltä poistettu sukupuoli-tieto.</w:t>
            </w:r>
          </w:p>
          <w:p w14:paraId="7FFADB63" w14:textId="5E00CE31" w:rsidR="00060A0E" w:rsidRDefault="00060A0E" w:rsidP="001B7D9D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0A0E" w14:paraId="08B13552" w14:textId="77777777" w:rsidTr="00F30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04F7881A" w14:textId="5226C43A" w:rsidR="00060A0E" w:rsidRPr="00526256" w:rsidRDefault="0041253A" w:rsidP="001B7D9D">
            <w:pPr>
              <w:pStyle w:val="Leipteksti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V5.0.0_RC5</w:t>
            </w:r>
          </w:p>
        </w:tc>
        <w:tc>
          <w:tcPr>
            <w:tcW w:w="1412" w:type="dxa"/>
          </w:tcPr>
          <w:p w14:paraId="7E0EE631" w14:textId="0640773F" w:rsidR="00060A0E" w:rsidRPr="00842DF7" w:rsidRDefault="00842DF7" w:rsidP="001B7D9D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2DF7">
              <w:t>10.10.2025</w:t>
            </w:r>
          </w:p>
        </w:tc>
        <w:tc>
          <w:tcPr>
            <w:tcW w:w="10426" w:type="dxa"/>
          </w:tcPr>
          <w:p w14:paraId="4300B641" w14:textId="4197EA95" w:rsidR="00060A0E" w:rsidRDefault="00752770" w:rsidP="00752770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2770">
              <w:t>ESIM_Uusimispyynto_Laakemaarays_pakkaus_CDA_v5_0</w:t>
            </w:r>
            <w:r>
              <w:t xml:space="preserve">.xml ja </w:t>
            </w:r>
            <w:r w:rsidRPr="00752770">
              <w:t>ESIM_Uusimispyynnon_vastaus_CDA_v5_0.xml</w:t>
            </w:r>
          </w:p>
          <w:p w14:paraId="30CDE37A" w14:textId="7E5E4563" w:rsidR="00752770" w:rsidRDefault="00752770" w:rsidP="001270F4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poist</w:t>
            </w:r>
            <w:r w:rsidR="006D63A6">
              <w:t>e</w:t>
            </w:r>
            <w:r>
              <w:t xml:space="preserve">ttu </w:t>
            </w:r>
            <w:r w:rsidR="004E3F94">
              <w:t xml:space="preserve">headerista ja </w:t>
            </w:r>
            <w:r>
              <w:t>body</w:t>
            </w:r>
            <w:r w:rsidR="004E3F94">
              <w:t>sta</w:t>
            </w:r>
            <w:r>
              <w:t xml:space="preserve"> authori</w:t>
            </w:r>
            <w:r w:rsidR="004E3F94">
              <w:t>n</w:t>
            </w:r>
            <w:r>
              <w:t xml:space="preserve"> yksilöintitunnus ja</w:t>
            </w:r>
            <w:r w:rsidR="004E3F94">
              <w:t xml:space="preserve"> bodyyn</w:t>
            </w:r>
            <w:r>
              <w:t xml:space="preserve"> lisätty nullFlavor=”NI”</w:t>
            </w:r>
          </w:p>
          <w:p w14:paraId="13982329" w14:textId="5D4E23F3" w:rsidR="001270F4" w:rsidRDefault="001270F4" w:rsidP="001270F4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70F4">
              <w:t>ESIM_Laakemaarayksen_korjaus_vaihteluvali_annosjaksonpituus_CDA_v5_0.xml</w:t>
            </w:r>
          </w:p>
          <w:p w14:paraId="4AF53F53" w14:textId="3B512544" w:rsidR="001270F4" w:rsidRDefault="001270F4" w:rsidP="001270F4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korjattu ”</w:t>
            </w:r>
            <w:r w:rsidRPr="00CA4975">
              <w:rPr>
                <w:rFonts w:ascii="Arial" w:hAnsi="Arial" w:cs="Arial"/>
                <w:noProof w:val="0"/>
                <w:szCs w:val="20"/>
                <w:highlight w:val="white"/>
              </w:rPr>
              <w:t>muun kuin edullisimman biologisen lääkkeen syy</w:t>
            </w:r>
            <w:r>
              <w:rPr>
                <w:rFonts w:ascii="Arial" w:hAnsi="Arial" w:cs="Arial"/>
                <w:noProof w:val="0"/>
                <w:szCs w:val="20"/>
              </w:rPr>
              <w:t>”</w:t>
            </w:r>
            <w:r>
              <w:t>- tiedon codeSystemName oikeaksi.</w:t>
            </w:r>
            <w:r>
              <w:t xml:space="preserve"> Lisätty rakenteeseen koodiston tiedot.</w:t>
            </w:r>
          </w:p>
          <w:p w14:paraId="204991B5" w14:textId="77777777" w:rsidR="00F66491" w:rsidRDefault="00F66491" w:rsidP="00416A3D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849">
              <w:t>ESIM_Laakemaarays_laaja_kaikki_tietokentat_CDA_v5_0.xml</w:t>
            </w:r>
            <w:r>
              <w:t>:</w:t>
            </w:r>
          </w:p>
          <w:p w14:paraId="19C61917" w14:textId="0492E2B2" w:rsidR="001270F4" w:rsidRDefault="00F66491" w:rsidP="00416A3D">
            <w:pPr>
              <w:pStyle w:val="Leipteksti"/>
              <w:numPr>
                <w:ilvl w:val="2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korjattu valmistusohje-tiedon pakollisuusehtoa. Esimerkissä luki virheellisesti tiedon olevan pakollinen.</w:t>
            </w:r>
          </w:p>
          <w:p w14:paraId="120F798B" w14:textId="0E588683" w:rsidR="00416A3D" w:rsidRDefault="00416A3D" w:rsidP="00416A3D">
            <w:pPr>
              <w:pStyle w:val="Leipteksti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2D1173" w14:textId="5D035C04" w:rsidR="00416A3D" w:rsidRDefault="00416A3D" w:rsidP="00416A3D">
            <w:pPr>
              <w:pStyle w:val="Leipteksti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EDED60" w14:textId="77777777" w:rsidR="00416A3D" w:rsidRDefault="00416A3D" w:rsidP="00416A3D">
            <w:pPr>
              <w:pStyle w:val="Leipteksti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830990" w14:textId="5C03D920" w:rsidR="00416A3D" w:rsidRDefault="00416A3D" w:rsidP="00416A3D">
            <w:pPr>
              <w:pStyle w:val="Leipteksti"/>
              <w:numPr>
                <w:ilvl w:val="1"/>
                <w:numId w:val="44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6A3D">
              <w:lastRenderedPageBreak/>
              <w:t>ESIM_Lopettamismerkintä_Laake_pakkaus_CDA_v5_0.xml</w:t>
            </w:r>
            <w:r>
              <w:t xml:space="preserve"> ja </w:t>
            </w:r>
            <w:r w:rsidRPr="00416A3D">
              <w:t>ESIM_Lopettamismerkintä_mitatointi_CDA_v5_0.xml</w:t>
            </w:r>
          </w:p>
          <w:p w14:paraId="1AAD82A2" w14:textId="762CC297" w:rsidR="00416A3D" w:rsidRDefault="00416A3D" w:rsidP="00416A3D">
            <w:pPr>
              <w:pStyle w:val="Leipteksti"/>
              <w:numPr>
                <w:ilvl w:val="2"/>
                <w:numId w:val="44"/>
              </w:num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lisätty atc-koodin rakenteeseen codeSystemVersion</w:t>
            </w:r>
          </w:p>
          <w:p w14:paraId="5B747DB3" w14:textId="77777777" w:rsidR="00752770" w:rsidRDefault="00752770" w:rsidP="00752770">
            <w:pPr>
              <w:pStyle w:val="Leipteksti"/>
              <w:spacing w:after="0" w:line="240" w:lineRule="auto"/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A1DD3D" w14:textId="208254EC" w:rsidR="00752770" w:rsidRDefault="00752770" w:rsidP="00752770">
            <w:pPr>
              <w:pStyle w:val="Leipteksti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52770" w14:paraId="1608F7ED" w14:textId="77777777" w:rsidTr="00F30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2" w:type="dxa"/>
          </w:tcPr>
          <w:p w14:paraId="4CA9DB83" w14:textId="77777777" w:rsidR="00752770" w:rsidRPr="00526256" w:rsidRDefault="00752770" w:rsidP="001B7D9D">
            <w:pPr>
              <w:pStyle w:val="Leipteksti"/>
              <w:ind w:left="0"/>
              <w:rPr>
                <w:b w:val="0"/>
                <w:bCs w:val="0"/>
              </w:rPr>
            </w:pPr>
          </w:p>
        </w:tc>
        <w:tc>
          <w:tcPr>
            <w:tcW w:w="1412" w:type="dxa"/>
          </w:tcPr>
          <w:p w14:paraId="2B5701BD" w14:textId="77777777" w:rsidR="00752770" w:rsidRPr="00526256" w:rsidRDefault="00752770" w:rsidP="001B7D9D">
            <w:pPr>
              <w:pStyle w:val="Leipteksti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0426" w:type="dxa"/>
          </w:tcPr>
          <w:p w14:paraId="43EA7EA2" w14:textId="77777777" w:rsidR="00752770" w:rsidRPr="00752770" w:rsidRDefault="00752770" w:rsidP="00752770">
            <w:pPr>
              <w:pStyle w:val="Leipteksti"/>
              <w:ind w:left="14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66E002" w14:textId="77777777" w:rsidR="00D778B9" w:rsidRPr="001B7D9D" w:rsidRDefault="00D778B9" w:rsidP="001B7D9D">
      <w:pPr>
        <w:pStyle w:val="Leipteksti"/>
      </w:pPr>
    </w:p>
    <w:sectPr w:rsidR="00D778B9" w:rsidRPr="001B7D9D" w:rsidSect="00651CD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1134" w:right="2438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92EB8" w14:textId="77777777" w:rsidR="002E68D1" w:rsidRDefault="002E68D1" w:rsidP="00661F12">
      <w:r>
        <w:separator/>
      </w:r>
    </w:p>
  </w:endnote>
  <w:endnote w:type="continuationSeparator" w:id="0">
    <w:p w14:paraId="4C4B75F8" w14:textId="77777777" w:rsidR="002E68D1" w:rsidRDefault="002E68D1" w:rsidP="00661F12">
      <w:r>
        <w:continuationSeparator/>
      </w:r>
    </w:p>
  </w:endnote>
  <w:endnote w:type="continuationNotice" w:id="1">
    <w:p w14:paraId="5139AD50" w14:textId="77777777" w:rsidR="002E68D1" w:rsidRDefault="002E68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A0AE" w14:textId="77777777" w:rsidR="00BB5799" w:rsidRDefault="00BB5799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F8E02" w14:textId="77777777" w:rsidR="00BB5799" w:rsidRDefault="00BB5799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84732" w14:textId="77777777" w:rsidR="0097695E" w:rsidRDefault="0097695E" w:rsidP="00FB0204">
    <w:pPr>
      <w:pStyle w:val="Alatunniste"/>
    </w:pPr>
  </w:p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2608"/>
      <w:gridCol w:w="3912"/>
      <w:gridCol w:w="1304"/>
      <w:gridCol w:w="1814"/>
    </w:tblGrid>
    <w:tr w:rsidR="0097695E" w:rsidRPr="00686EAE" w14:paraId="2270646B" w14:textId="77777777" w:rsidTr="00344D6F">
      <w:tc>
        <w:tcPr>
          <w:tcW w:w="2608" w:type="dxa"/>
        </w:tcPr>
        <w:p w14:paraId="2D7A788D" w14:textId="77777777" w:rsidR="0097695E" w:rsidRPr="0074362D" w:rsidRDefault="0097695E" w:rsidP="00686EAE">
          <w:pPr>
            <w:pStyle w:val="Alatunniste"/>
            <w:rPr>
              <w:b/>
              <w:color w:val="0066A0" w:themeColor="text2"/>
            </w:rPr>
          </w:pPr>
          <w:r w:rsidRPr="0074362D">
            <w:rPr>
              <w:b/>
              <w:color w:val="0066A0" w:themeColor="text2"/>
            </w:rPr>
            <w:t>Kela</w:t>
          </w:r>
        </w:p>
      </w:tc>
      <w:tc>
        <w:tcPr>
          <w:tcW w:w="3912" w:type="dxa"/>
        </w:tcPr>
        <w:p w14:paraId="104A681E" w14:textId="77777777" w:rsidR="0097695E" w:rsidRPr="0074362D" w:rsidRDefault="0097695E" w:rsidP="00686EAE">
          <w:pPr>
            <w:pStyle w:val="Alatunniste"/>
            <w:rPr>
              <w:b/>
              <w:color w:val="0066A0" w:themeColor="text2"/>
            </w:rPr>
          </w:pPr>
          <w:r w:rsidRPr="0074362D">
            <w:rPr>
              <w:b/>
              <w:color w:val="0066A0" w:themeColor="text2"/>
            </w:rPr>
            <w:t>Fpa</w:t>
          </w:r>
        </w:p>
      </w:tc>
      <w:tc>
        <w:tcPr>
          <w:tcW w:w="1304" w:type="dxa"/>
        </w:tcPr>
        <w:p w14:paraId="2A36B387" w14:textId="77777777" w:rsidR="0097695E" w:rsidRPr="00686EAE" w:rsidRDefault="0097695E" w:rsidP="00686EAE">
          <w:pPr>
            <w:pStyle w:val="Alatunniste"/>
          </w:pPr>
        </w:p>
      </w:tc>
      <w:tc>
        <w:tcPr>
          <w:tcW w:w="1814" w:type="dxa"/>
        </w:tcPr>
        <w:p w14:paraId="5CF44D97" w14:textId="77777777" w:rsidR="0097695E" w:rsidRPr="00686EAE" w:rsidRDefault="0097695E" w:rsidP="00686EAE">
          <w:pPr>
            <w:pStyle w:val="Alatunniste"/>
          </w:pPr>
        </w:p>
      </w:tc>
    </w:tr>
    <w:tr w:rsidR="0097695E" w:rsidRPr="00686EAE" w14:paraId="145F98F7" w14:textId="77777777" w:rsidTr="00344D6F">
      <w:tc>
        <w:tcPr>
          <w:tcW w:w="2608" w:type="dxa"/>
        </w:tcPr>
        <w:p w14:paraId="42E83C97" w14:textId="77777777" w:rsidR="0097695E" w:rsidRPr="00686EAE" w:rsidRDefault="0097695E" w:rsidP="00686EAE">
          <w:pPr>
            <w:pStyle w:val="Alatunniste"/>
          </w:pPr>
          <w:r w:rsidRPr="00686EAE">
            <w:t>PL 450, 00101 Helsinki</w:t>
          </w:r>
        </w:p>
      </w:tc>
      <w:tc>
        <w:tcPr>
          <w:tcW w:w="3912" w:type="dxa"/>
        </w:tcPr>
        <w:p w14:paraId="6B70322D" w14:textId="77777777" w:rsidR="0097695E" w:rsidRPr="00686EAE" w:rsidRDefault="0097695E" w:rsidP="00686EAE">
          <w:pPr>
            <w:pStyle w:val="Alatunniste"/>
          </w:pPr>
          <w:r w:rsidRPr="00686EAE">
            <w:t>PB 450, 00101 Helsingfors</w:t>
          </w:r>
        </w:p>
      </w:tc>
      <w:tc>
        <w:tcPr>
          <w:tcW w:w="1304" w:type="dxa"/>
        </w:tcPr>
        <w:p w14:paraId="5E775E51" w14:textId="77777777" w:rsidR="0097695E" w:rsidRPr="00686EAE" w:rsidRDefault="0097695E" w:rsidP="00686EAE">
          <w:pPr>
            <w:pStyle w:val="Alatunniste"/>
          </w:pPr>
        </w:p>
      </w:tc>
      <w:tc>
        <w:tcPr>
          <w:tcW w:w="1814" w:type="dxa"/>
        </w:tcPr>
        <w:p w14:paraId="3B8F9C83" w14:textId="77777777" w:rsidR="0097695E" w:rsidRPr="00686EAE" w:rsidRDefault="0097695E" w:rsidP="00686EAE">
          <w:pPr>
            <w:pStyle w:val="Alatunniste"/>
          </w:pPr>
        </w:p>
      </w:tc>
    </w:tr>
    <w:tr w:rsidR="0097695E" w:rsidRPr="00686EAE" w14:paraId="74B9B7B7" w14:textId="77777777" w:rsidTr="00344D6F">
      <w:tc>
        <w:tcPr>
          <w:tcW w:w="2608" w:type="dxa"/>
        </w:tcPr>
        <w:p w14:paraId="03C4B9C5" w14:textId="77777777" w:rsidR="0097695E" w:rsidRPr="00686EAE" w:rsidRDefault="0097695E" w:rsidP="00686EAE">
          <w:pPr>
            <w:pStyle w:val="Alatunniste"/>
          </w:pPr>
          <w:r w:rsidRPr="00686EAE">
            <w:t>Puhelin 020 634 11</w:t>
          </w:r>
        </w:p>
      </w:tc>
      <w:tc>
        <w:tcPr>
          <w:tcW w:w="3912" w:type="dxa"/>
        </w:tcPr>
        <w:p w14:paraId="1063B3F7" w14:textId="77777777" w:rsidR="0097695E" w:rsidRPr="00686EAE" w:rsidRDefault="0097695E" w:rsidP="00686EAE">
          <w:pPr>
            <w:pStyle w:val="Alatunniste"/>
          </w:pPr>
          <w:r w:rsidRPr="00686EAE">
            <w:t>Telefon 020 634 11</w:t>
          </w:r>
        </w:p>
      </w:tc>
      <w:tc>
        <w:tcPr>
          <w:tcW w:w="1304" w:type="dxa"/>
        </w:tcPr>
        <w:p w14:paraId="56976D30" w14:textId="77777777" w:rsidR="0097695E" w:rsidRPr="00686EAE" w:rsidRDefault="0097695E" w:rsidP="00686EAE">
          <w:pPr>
            <w:pStyle w:val="Alatunniste"/>
          </w:pPr>
        </w:p>
      </w:tc>
      <w:tc>
        <w:tcPr>
          <w:tcW w:w="1814" w:type="dxa"/>
        </w:tcPr>
        <w:p w14:paraId="5C4C4CA6" w14:textId="77777777" w:rsidR="0097695E" w:rsidRPr="00686EAE" w:rsidRDefault="0097695E" w:rsidP="00686EAE">
          <w:pPr>
            <w:pStyle w:val="Alatunniste"/>
          </w:pPr>
        </w:p>
      </w:tc>
    </w:tr>
    <w:tr w:rsidR="0097695E" w:rsidRPr="00686EAE" w14:paraId="4EAAB78C" w14:textId="77777777" w:rsidTr="00344D6F">
      <w:tc>
        <w:tcPr>
          <w:tcW w:w="2608" w:type="dxa"/>
        </w:tcPr>
        <w:p w14:paraId="345D076A" w14:textId="77777777" w:rsidR="0097695E" w:rsidRPr="00686EAE" w:rsidRDefault="0097695E" w:rsidP="00686EAE">
          <w:pPr>
            <w:pStyle w:val="Alatunniste"/>
          </w:pPr>
          <w:r w:rsidRPr="00686EAE">
            <w:t>etunimi.sukunimi@kela.fi</w:t>
          </w:r>
        </w:p>
      </w:tc>
      <w:tc>
        <w:tcPr>
          <w:tcW w:w="3912" w:type="dxa"/>
        </w:tcPr>
        <w:p w14:paraId="322C07D4" w14:textId="77777777" w:rsidR="0097695E" w:rsidRPr="00686EAE" w:rsidRDefault="0097695E" w:rsidP="00686EAE">
          <w:pPr>
            <w:pStyle w:val="Alatunniste"/>
          </w:pPr>
          <w:r w:rsidRPr="00686EAE">
            <w:t>fornamn.efternamn@kela.fi</w:t>
          </w:r>
        </w:p>
      </w:tc>
      <w:tc>
        <w:tcPr>
          <w:tcW w:w="1304" w:type="dxa"/>
        </w:tcPr>
        <w:p w14:paraId="235BCCE1" w14:textId="77777777" w:rsidR="0097695E" w:rsidRPr="00686EAE" w:rsidRDefault="0097695E" w:rsidP="00686EAE">
          <w:pPr>
            <w:pStyle w:val="Alatunniste"/>
          </w:pPr>
        </w:p>
      </w:tc>
      <w:tc>
        <w:tcPr>
          <w:tcW w:w="1814" w:type="dxa"/>
        </w:tcPr>
        <w:p w14:paraId="42951462" w14:textId="77777777" w:rsidR="0097695E" w:rsidRPr="00686EAE" w:rsidRDefault="0097695E" w:rsidP="00E44CAC">
          <w:pPr>
            <w:pStyle w:val="Alatunniste"/>
            <w:jc w:val="right"/>
          </w:pPr>
          <w:r w:rsidRPr="00686EAE">
            <w:t>www.kela.fi</w:t>
          </w:r>
        </w:p>
      </w:tc>
    </w:tr>
  </w:tbl>
  <w:p w14:paraId="289F7AD8" w14:textId="77777777" w:rsidR="0097695E" w:rsidRDefault="0097695E" w:rsidP="00344D6F">
    <w:pPr>
      <w:pStyle w:val="Alatunniste"/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A89F" w14:textId="77777777" w:rsidR="002E68D1" w:rsidRDefault="002E68D1" w:rsidP="00661F12">
      <w:r>
        <w:separator/>
      </w:r>
    </w:p>
  </w:footnote>
  <w:footnote w:type="continuationSeparator" w:id="0">
    <w:p w14:paraId="0583A181" w14:textId="77777777" w:rsidR="002E68D1" w:rsidRDefault="002E68D1" w:rsidP="00661F12">
      <w:r>
        <w:continuationSeparator/>
      </w:r>
    </w:p>
  </w:footnote>
  <w:footnote w:type="continuationNotice" w:id="1">
    <w:p w14:paraId="590C01CD" w14:textId="77777777" w:rsidR="002E68D1" w:rsidRDefault="002E68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ACEB" w14:textId="77777777" w:rsidR="00BB5799" w:rsidRDefault="00BB5799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9644" w:type="dxa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134"/>
      <w:gridCol w:w="707"/>
      <w:gridCol w:w="6"/>
    </w:tblGrid>
    <w:tr w:rsidR="0097695E" w14:paraId="6D305487" w14:textId="77777777" w:rsidTr="00A946CD">
      <w:trPr>
        <w:gridAfter w:val="1"/>
        <w:wAfter w:w="6" w:type="dxa"/>
        <w:trHeight w:hRule="exact" w:val="113"/>
      </w:trPr>
      <w:tc>
        <w:tcPr>
          <w:tcW w:w="5222" w:type="dxa"/>
          <w:vMerge w:val="restart"/>
        </w:tcPr>
        <w:p w14:paraId="5A36898D" w14:textId="77777777" w:rsidR="0097695E" w:rsidRDefault="0097695E" w:rsidP="00F53733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1B55BC72" wp14:editId="432B2CDE">
                <wp:extent cx="1231200" cy="302400"/>
                <wp:effectExtent l="0" t="0" r="7620" b="2540"/>
                <wp:docPr id="2" name="Kuva 2" descr="Kant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31B44071" w14:textId="77777777" w:rsidR="0097695E" w:rsidRDefault="0097695E" w:rsidP="00F53733">
          <w:pPr>
            <w:pStyle w:val="Yltunniste"/>
            <w:jc w:val="right"/>
          </w:pPr>
        </w:p>
      </w:tc>
      <w:tc>
        <w:tcPr>
          <w:tcW w:w="1277" w:type="dxa"/>
        </w:tcPr>
        <w:p w14:paraId="4FB28342" w14:textId="77777777" w:rsidR="0097695E" w:rsidRDefault="0097695E" w:rsidP="00F53733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7F721607" w14:textId="77777777" w:rsidR="0097695E" w:rsidRDefault="0097695E" w:rsidP="00F53733">
          <w:pPr>
            <w:pStyle w:val="Yltunniste"/>
            <w:jc w:val="right"/>
          </w:pPr>
        </w:p>
      </w:tc>
    </w:tr>
    <w:tr w:rsidR="0097695E" w14:paraId="09112382" w14:textId="77777777" w:rsidTr="00A946CD">
      <w:tc>
        <w:tcPr>
          <w:tcW w:w="5222" w:type="dxa"/>
          <w:vMerge/>
        </w:tcPr>
        <w:p w14:paraId="7502CD89" w14:textId="77777777" w:rsidR="0097695E" w:rsidRPr="00661F12" w:rsidRDefault="0097695E" w:rsidP="00F53733">
          <w:pPr>
            <w:pStyle w:val="Yltunniste"/>
          </w:pPr>
        </w:p>
      </w:tc>
      <w:sdt>
        <w:sdtPr>
          <w:rPr>
            <w:b/>
            <w:color w:val="auto"/>
          </w:rPr>
          <w:alias w:val="Aihe"/>
          <w:tag w:val=""/>
          <w:id w:val="1518430849"/>
          <w:placeholder>
            <w:docPart w:val="31695CC6B7CF41CCAA5EDE77546888F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575" w:type="dxa"/>
              <w:gridSpan w:val="2"/>
            </w:tcPr>
            <w:p w14:paraId="2712099D" w14:textId="0248664E" w:rsidR="0097695E" w:rsidRPr="0074362D" w:rsidRDefault="00421329" w:rsidP="003A292E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CDA-esimerkki</w:t>
              </w:r>
              <w:r w:rsidR="000B4EE3">
                <w:rPr>
                  <w:b/>
                  <w:color w:val="auto"/>
                </w:rPr>
                <w:t>en muutoshistoria</w:t>
              </w:r>
            </w:p>
          </w:tc>
        </w:sdtContent>
      </w:sdt>
      <w:tc>
        <w:tcPr>
          <w:tcW w:w="1134" w:type="dxa"/>
        </w:tcPr>
        <w:p w14:paraId="516309DF" w14:textId="77777777" w:rsidR="0097695E" w:rsidRPr="00CD3BD4" w:rsidRDefault="0097695E" w:rsidP="00F53733">
          <w:pPr>
            <w:pStyle w:val="Yltunniste"/>
          </w:pPr>
        </w:p>
      </w:tc>
      <w:tc>
        <w:tcPr>
          <w:tcW w:w="713" w:type="dxa"/>
          <w:gridSpan w:val="2"/>
        </w:tcPr>
        <w:p w14:paraId="584488A6" w14:textId="6E729B59" w:rsidR="0097695E" w:rsidRPr="00CD3BD4" w:rsidRDefault="0097695E" w:rsidP="005C404C">
          <w:pPr>
            <w:pStyle w:val="Yltunniste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A7D70">
            <w:t>10</w:t>
          </w:r>
          <w:r>
            <w:fldChar w:fldCharType="end"/>
          </w:r>
          <w:r>
            <w:t xml:space="preserve"> (</w:t>
          </w:r>
          <w:fldSimple w:instr=" NUMPAGES   \* MERGEFORMAT ">
            <w:r w:rsidR="00BA7D70">
              <w:t>17</w:t>
            </w:r>
          </w:fldSimple>
          <w:r>
            <w:t>)</w:t>
          </w:r>
        </w:p>
      </w:tc>
    </w:tr>
    <w:tr w:rsidR="0097695E" w14:paraId="07520018" w14:textId="77777777" w:rsidTr="00A946CD">
      <w:trPr>
        <w:gridAfter w:val="1"/>
        <w:wAfter w:w="6" w:type="dxa"/>
      </w:trPr>
      <w:tc>
        <w:tcPr>
          <w:tcW w:w="5222" w:type="dxa"/>
          <w:vMerge/>
        </w:tcPr>
        <w:p w14:paraId="48EF4DA3" w14:textId="77777777" w:rsidR="0097695E" w:rsidRPr="00661F12" w:rsidRDefault="0097695E" w:rsidP="00F53733">
          <w:pPr>
            <w:pStyle w:val="Yltunniste"/>
          </w:pPr>
        </w:p>
      </w:tc>
      <w:tc>
        <w:tcPr>
          <w:tcW w:w="2575" w:type="dxa"/>
          <w:gridSpan w:val="2"/>
          <w:vMerge w:val="restart"/>
        </w:tcPr>
        <w:p w14:paraId="5755CC59" w14:textId="5D0C1639" w:rsidR="0097695E" w:rsidRPr="00661F12" w:rsidRDefault="0097695E" w:rsidP="003A292E">
          <w:pPr>
            <w:pStyle w:val="Yltunniste"/>
          </w:pPr>
        </w:p>
      </w:tc>
      <w:tc>
        <w:tcPr>
          <w:tcW w:w="1841" w:type="dxa"/>
          <w:gridSpan w:val="2"/>
        </w:tcPr>
        <w:p w14:paraId="317914E3" w14:textId="77777777" w:rsidR="0097695E" w:rsidRPr="00661F12" w:rsidRDefault="0097695E" w:rsidP="00F53733">
          <w:pPr>
            <w:pStyle w:val="Yltunniste"/>
          </w:pPr>
        </w:p>
      </w:tc>
    </w:tr>
    <w:tr w:rsidR="0097695E" w14:paraId="4FF9D7BC" w14:textId="77777777" w:rsidTr="00A946CD">
      <w:trPr>
        <w:gridAfter w:val="1"/>
        <w:wAfter w:w="6" w:type="dxa"/>
        <w:trHeight w:hRule="exact" w:val="227"/>
      </w:trPr>
      <w:tc>
        <w:tcPr>
          <w:tcW w:w="5222" w:type="dxa"/>
          <w:vMerge/>
        </w:tcPr>
        <w:p w14:paraId="0B4CED7D" w14:textId="77777777" w:rsidR="0097695E" w:rsidRPr="000643DE" w:rsidRDefault="0097695E" w:rsidP="00F53733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141E4388" w14:textId="77777777" w:rsidR="0097695E" w:rsidRPr="000643DE" w:rsidRDefault="0097695E" w:rsidP="00F53733">
          <w:pPr>
            <w:pStyle w:val="Yltunniste"/>
          </w:pPr>
        </w:p>
      </w:tc>
      <w:tc>
        <w:tcPr>
          <w:tcW w:w="1841" w:type="dxa"/>
          <w:gridSpan w:val="2"/>
        </w:tcPr>
        <w:p w14:paraId="354FED3F" w14:textId="77777777" w:rsidR="0097695E" w:rsidRPr="000643DE" w:rsidRDefault="0097695E" w:rsidP="00F53733">
          <w:pPr>
            <w:pStyle w:val="Yltunniste"/>
          </w:pPr>
        </w:p>
      </w:tc>
    </w:tr>
    <w:tr w:rsidR="0097695E" w14:paraId="14B9BB6B" w14:textId="77777777" w:rsidTr="00A946CD">
      <w:trPr>
        <w:gridAfter w:val="1"/>
        <w:wAfter w:w="6" w:type="dxa"/>
        <w:trHeight w:val="283"/>
      </w:trPr>
      <w:tc>
        <w:tcPr>
          <w:tcW w:w="5222" w:type="dxa"/>
        </w:tcPr>
        <w:p w14:paraId="0DCE25FD" w14:textId="5E84782A" w:rsidR="0097695E" w:rsidRPr="00661F12" w:rsidRDefault="0097695E" w:rsidP="00C234E8">
          <w:pPr>
            <w:pStyle w:val="Yltunniste"/>
          </w:pPr>
        </w:p>
      </w:tc>
      <w:sdt>
        <w:sdtPr>
          <w:alias w:val="Julkaisupäivämäärä"/>
          <w:tag w:val=""/>
          <w:id w:val="-80143627"/>
          <w:dataBinding w:prefixMappings="xmlns:ns0='http://schemas.microsoft.com/office/2006/coverPageProps' " w:xpath="/ns0:CoverPageProperties[1]/ns0:PublishDate[1]" w:storeItemID="{55AF091B-3C7A-41E3-B477-F2FDAA23CFDA}"/>
          <w:date w:fullDate="2025-05-16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575" w:type="dxa"/>
              <w:gridSpan w:val="2"/>
            </w:tcPr>
            <w:p w14:paraId="5D631FDF" w14:textId="31935C9E" w:rsidR="0097695E" w:rsidRDefault="00BB5799" w:rsidP="00BA7D70">
              <w:pPr>
                <w:pStyle w:val="Yltunniste"/>
              </w:pPr>
              <w:r>
                <w:t>16.5.2025</w:t>
              </w:r>
            </w:p>
          </w:tc>
        </w:sdtContent>
      </w:sdt>
      <w:tc>
        <w:tcPr>
          <w:tcW w:w="1841" w:type="dxa"/>
          <w:gridSpan w:val="2"/>
        </w:tcPr>
        <w:p w14:paraId="63594055" w14:textId="77777777" w:rsidR="0097695E" w:rsidRDefault="0097695E" w:rsidP="00804586">
          <w:pPr>
            <w:pStyle w:val="Yltunniste"/>
          </w:pPr>
        </w:p>
      </w:tc>
    </w:tr>
  </w:tbl>
  <w:p w14:paraId="30F0CD4A" w14:textId="77777777" w:rsidR="0097695E" w:rsidRDefault="0097695E" w:rsidP="00BB528D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reunaviivaa"/>
      <w:tblW w:w="0" w:type="auto"/>
      <w:tblLayout w:type="fixed"/>
      <w:tblLook w:val="04A0" w:firstRow="1" w:lastRow="0" w:firstColumn="1" w:lastColumn="0" w:noHBand="0" w:noVBand="1"/>
    </w:tblPr>
    <w:tblGrid>
      <w:gridCol w:w="5222"/>
      <w:gridCol w:w="1298"/>
      <w:gridCol w:w="1277"/>
      <w:gridCol w:w="1275"/>
      <w:gridCol w:w="566"/>
    </w:tblGrid>
    <w:tr w:rsidR="0097695E" w14:paraId="69E49523" w14:textId="77777777" w:rsidTr="001C4A02">
      <w:trPr>
        <w:trHeight w:hRule="exact" w:val="113"/>
      </w:trPr>
      <w:tc>
        <w:tcPr>
          <w:tcW w:w="5222" w:type="dxa"/>
          <w:vMerge w:val="restart"/>
        </w:tcPr>
        <w:p w14:paraId="4ADA9008" w14:textId="77777777" w:rsidR="0097695E" w:rsidRDefault="0097695E" w:rsidP="0044029C">
          <w:pPr>
            <w:pStyle w:val="Yltunniste"/>
            <w:rPr>
              <w:lang w:val="en-GB" w:eastAsia="en-GB"/>
            </w:rPr>
          </w:pPr>
          <w:r>
            <w:rPr>
              <w:lang w:eastAsia="fi-FI"/>
            </w:rPr>
            <w:drawing>
              <wp:inline distT="0" distB="0" distL="0" distR="0" wp14:anchorId="6A65171D" wp14:editId="4334A4E7">
                <wp:extent cx="1231200" cy="302400"/>
                <wp:effectExtent l="0" t="0" r="7620" b="2540"/>
                <wp:docPr id="3" name="Kuv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Kuva 1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1200" cy="3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8" w:type="dxa"/>
        </w:tcPr>
        <w:p w14:paraId="3018911F" w14:textId="77777777" w:rsidR="0097695E" w:rsidRDefault="0097695E" w:rsidP="0044029C">
          <w:pPr>
            <w:pStyle w:val="Yltunniste"/>
            <w:jc w:val="right"/>
          </w:pPr>
        </w:p>
      </w:tc>
      <w:tc>
        <w:tcPr>
          <w:tcW w:w="1277" w:type="dxa"/>
        </w:tcPr>
        <w:p w14:paraId="45A6BBBB" w14:textId="77777777" w:rsidR="0097695E" w:rsidRDefault="0097695E" w:rsidP="0044029C">
          <w:pPr>
            <w:pStyle w:val="Yltunniste"/>
            <w:jc w:val="right"/>
          </w:pPr>
        </w:p>
      </w:tc>
      <w:tc>
        <w:tcPr>
          <w:tcW w:w="1841" w:type="dxa"/>
          <w:gridSpan w:val="2"/>
        </w:tcPr>
        <w:p w14:paraId="102B9EC3" w14:textId="77777777" w:rsidR="0097695E" w:rsidRDefault="0097695E" w:rsidP="0044029C">
          <w:pPr>
            <w:pStyle w:val="Yltunniste"/>
            <w:jc w:val="right"/>
          </w:pPr>
        </w:p>
      </w:tc>
    </w:tr>
    <w:tr w:rsidR="0097695E" w14:paraId="0B421FC6" w14:textId="77777777" w:rsidTr="7F7E2251">
      <w:tc>
        <w:tcPr>
          <w:tcW w:w="5222" w:type="dxa"/>
          <w:vMerge/>
        </w:tcPr>
        <w:p w14:paraId="742BCDBF" w14:textId="77777777" w:rsidR="0097695E" w:rsidRPr="00661F12" w:rsidRDefault="0097695E" w:rsidP="0044029C">
          <w:pPr>
            <w:pStyle w:val="Yltunniste"/>
          </w:pPr>
        </w:p>
      </w:tc>
      <w:sdt>
        <w:sdtPr>
          <w:rPr>
            <w:b/>
            <w:color w:val="auto"/>
          </w:rPr>
          <w:alias w:val="Aihe"/>
          <w:tag w:val=""/>
          <w:id w:val="-752045098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2575" w:type="dxa"/>
              <w:gridSpan w:val="2"/>
            </w:tcPr>
            <w:p w14:paraId="0CD5DD47" w14:textId="51D52B03" w:rsidR="0097695E" w:rsidRPr="0074362D" w:rsidRDefault="000B4EE3" w:rsidP="0044029C">
              <w:pPr>
                <w:pStyle w:val="Yltunniste"/>
                <w:rPr>
                  <w:b/>
                </w:rPr>
              </w:pPr>
              <w:r>
                <w:rPr>
                  <w:b/>
                  <w:color w:val="auto"/>
                </w:rPr>
                <w:t>CDA-esimerkkien muutoshistoria</w:t>
              </w:r>
            </w:p>
          </w:tc>
        </w:sdtContent>
      </w:sdt>
      <w:tc>
        <w:tcPr>
          <w:tcW w:w="1275" w:type="dxa"/>
        </w:tcPr>
        <w:p w14:paraId="05668181" w14:textId="77777777" w:rsidR="0097695E" w:rsidRPr="00CD3BD4" w:rsidRDefault="0097695E" w:rsidP="000643DE">
          <w:pPr>
            <w:pStyle w:val="Yltunniste"/>
          </w:pPr>
        </w:p>
      </w:tc>
      <w:tc>
        <w:tcPr>
          <w:tcW w:w="566" w:type="dxa"/>
        </w:tcPr>
        <w:p w14:paraId="7DA976CD" w14:textId="1A199436" w:rsidR="0097695E" w:rsidRPr="00CD3BD4" w:rsidRDefault="0097695E" w:rsidP="0044029C">
          <w:pPr>
            <w:pStyle w:val="Yltunnist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fldSimple w:instr=" NUMPAGES   \* MERGEFORMAT ">
            <w:r w:rsidR="00BA7D70">
              <w:t>17</w:t>
            </w:r>
          </w:fldSimple>
          <w:r>
            <w:t>)</w:t>
          </w:r>
        </w:p>
      </w:tc>
    </w:tr>
    <w:tr w:rsidR="0097695E" w14:paraId="2DAF5686" w14:textId="77777777" w:rsidTr="001C4A02">
      <w:tc>
        <w:tcPr>
          <w:tcW w:w="5222" w:type="dxa"/>
          <w:vMerge/>
        </w:tcPr>
        <w:p w14:paraId="26EF4033" w14:textId="77777777" w:rsidR="0097695E" w:rsidRPr="00661F12" w:rsidRDefault="0097695E" w:rsidP="0044029C">
          <w:pPr>
            <w:pStyle w:val="Yltunniste"/>
          </w:pPr>
        </w:p>
      </w:tc>
      <w:sdt>
        <w:sdtPr>
          <w:id w:val="2101756624"/>
          <w:temporary/>
          <w:showingPlcHdr/>
          <w:text/>
        </w:sdtPr>
        <w:sdtEndPr/>
        <w:sdtContent>
          <w:tc>
            <w:tcPr>
              <w:tcW w:w="2575" w:type="dxa"/>
              <w:gridSpan w:val="2"/>
              <w:vMerge w:val="restart"/>
            </w:tcPr>
            <w:p w14:paraId="3BAF0782" w14:textId="77777777" w:rsidR="0097695E" w:rsidRPr="00661F12" w:rsidRDefault="0097695E" w:rsidP="000643DE">
              <w:pPr>
                <w:pStyle w:val="Yltunniste"/>
              </w:pPr>
              <w:r>
                <w:rPr>
                  <w:rStyle w:val="Paikkamerkkiteksti"/>
                </w:rPr>
                <w:t>[Ryhmä/tiimi/projekti]</w:t>
              </w:r>
            </w:p>
          </w:tc>
        </w:sdtContent>
      </w:sdt>
      <w:tc>
        <w:tcPr>
          <w:tcW w:w="1841" w:type="dxa"/>
          <w:gridSpan w:val="2"/>
        </w:tcPr>
        <w:p w14:paraId="7B1B5577" w14:textId="77777777" w:rsidR="0097695E" w:rsidRPr="00661F12" w:rsidRDefault="0097695E" w:rsidP="000643DE">
          <w:pPr>
            <w:pStyle w:val="Yltunniste"/>
          </w:pPr>
        </w:p>
      </w:tc>
    </w:tr>
    <w:tr w:rsidR="0097695E" w14:paraId="7AB1993A" w14:textId="77777777" w:rsidTr="001C4A02">
      <w:trPr>
        <w:trHeight w:hRule="exact" w:val="227"/>
      </w:trPr>
      <w:tc>
        <w:tcPr>
          <w:tcW w:w="5222" w:type="dxa"/>
          <w:vMerge/>
        </w:tcPr>
        <w:p w14:paraId="740E2945" w14:textId="77777777" w:rsidR="0097695E" w:rsidRPr="000643DE" w:rsidRDefault="0097695E" w:rsidP="000643DE">
          <w:pPr>
            <w:pStyle w:val="Yltunniste"/>
          </w:pPr>
        </w:p>
      </w:tc>
      <w:tc>
        <w:tcPr>
          <w:tcW w:w="2575" w:type="dxa"/>
          <w:gridSpan w:val="2"/>
          <w:vMerge/>
        </w:tcPr>
        <w:p w14:paraId="78995294" w14:textId="77777777" w:rsidR="0097695E" w:rsidRPr="000643DE" w:rsidRDefault="0097695E" w:rsidP="000643DE">
          <w:pPr>
            <w:pStyle w:val="Yltunniste"/>
          </w:pPr>
        </w:p>
      </w:tc>
      <w:tc>
        <w:tcPr>
          <w:tcW w:w="1841" w:type="dxa"/>
          <w:gridSpan w:val="2"/>
        </w:tcPr>
        <w:p w14:paraId="5484C177" w14:textId="77777777" w:rsidR="0097695E" w:rsidRPr="000643DE" w:rsidRDefault="0097695E" w:rsidP="000643DE">
          <w:pPr>
            <w:pStyle w:val="Yltunniste"/>
          </w:pPr>
        </w:p>
      </w:tc>
    </w:tr>
    <w:tr w:rsidR="0097695E" w14:paraId="28EEFEF6" w14:textId="77777777" w:rsidTr="7F7E2251">
      <w:trPr>
        <w:trHeight w:val="283"/>
      </w:trPr>
      <w:tc>
        <w:tcPr>
          <w:tcW w:w="5222" w:type="dxa"/>
        </w:tcPr>
        <w:p w14:paraId="505A579B" w14:textId="500E10B9" w:rsidR="0097695E" w:rsidRPr="00661F12" w:rsidRDefault="00842DF7" w:rsidP="0044029C">
          <w:pPr>
            <w:pStyle w:val="Yltunniste"/>
          </w:pPr>
          <w:sdt>
            <w:sdtPr>
              <w:id w:val="2067530146"/>
              <w:temporary/>
              <w:showingPlcHdr/>
              <w:text/>
            </w:sdtPr>
            <w:sdtEndPr/>
            <w:sdtContent>
              <w:r w:rsidR="0097695E">
                <w:rPr>
                  <w:rStyle w:val="Paikkamerkkiteksti"/>
                </w:rPr>
                <w:t>[Organisaatio]</w:t>
              </w:r>
            </w:sdtContent>
          </w:sdt>
          <w:r w:rsidR="0097695E">
            <w:t xml:space="preserve"> / </w:t>
          </w:r>
          <w:sdt>
            <w:sdtPr>
              <w:alias w:val="Tekijä"/>
              <w:tag w:val=""/>
              <w:id w:val="-413861258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ins w:id="0" w:author="Pettersson Mirkka" w:date="2025-04-23T09:01:00Z">
                <w:r w:rsidR="0035101C">
                  <w:t>Pettersson Mirkka</w:t>
                </w:r>
              </w:ins>
            </w:sdtContent>
          </w:sdt>
        </w:p>
      </w:tc>
      <w:sdt>
        <w:sdtPr>
          <w:alias w:val="Julkaisupäivämäärä"/>
          <w:tag w:val=""/>
          <w:id w:val="4176792"/>
          <w:dataBinding w:prefixMappings="xmlns:ns0='http://schemas.microsoft.com/office/2006/coverPageProps' " w:xpath="/ns0:CoverPageProperties[1]/ns0:PublishDate[1]" w:storeItemID="{55AF091B-3C7A-41E3-B477-F2FDAA23CFDA}"/>
          <w:date w:fullDate="2025-05-16T00:00:00Z">
            <w:dateFormat w:val="d.M.yyyy"/>
            <w:lid w:val="fi-FI"/>
            <w:storeMappedDataAs w:val="dateTime"/>
            <w:calendar w:val="gregorian"/>
          </w:date>
        </w:sdtPr>
        <w:sdtEndPr/>
        <w:sdtContent>
          <w:tc>
            <w:tcPr>
              <w:tcW w:w="2575" w:type="dxa"/>
              <w:gridSpan w:val="2"/>
            </w:tcPr>
            <w:p w14:paraId="45F25961" w14:textId="47306783" w:rsidR="0097695E" w:rsidRDefault="00BB5799" w:rsidP="0044029C">
              <w:pPr>
                <w:pStyle w:val="Yltunniste"/>
              </w:pPr>
              <w:r>
                <w:t>16.5.2025</w:t>
              </w:r>
            </w:p>
          </w:tc>
        </w:sdtContent>
      </w:sdt>
      <w:sdt>
        <w:sdtPr>
          <w:alias w:val="Diaarinumero"/>
          <w:tag w:val=""/>
          <w:id w:val="-30891026"/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tc>
            <w:tcPr>
              <w:tcW w:w="1841" w:type="dxa"/>
              <w:gridSpan w:val="2"/>
            </w:tcPr>
            <w:p w14:paraId="0CF0478C" w14:textId="77777777" w:rsidR="0097695E" w:rsidRDefault="0097695E" w:rsidP="0074362D">
              <w:pPr>
                <w:pStyle w:val="Yltunniste"/>
              </w:pPr>
              <w:r w:rsidRPr="006F5325">
                <w:rPr>
                  <w:rStyle w:val="Paikkamerkkiteksti"/>
                </w:rPr>
                <w:t>[</w:t>
              </w:r>
              <w:r>
                <w:rPr>
                  <w:rStyle w:val="Paikkamerkkiteksti"/>
                </w:rPr>
                <w:t>Dnro</w:t>
              </w:r>
              <w:r w:rsidRPr="006F5325">
                <w:rPr>
                  <w:rStyle w:val="Paikkamerkkiteksti"/>
                </w:rPr>
                <w:t>]</w:t>
              </w:r>
            </w:p>
          </w:tc>
        </w:sdtContent>
      </w:sdt>
    </w:tr>
  </w:tbl>
  <w:p w14:paraId="367AF711" w14:textId="77777777" w:rsidR="0097695E" w:rsidRDefault="0097695E" w:rsidP="00877D1B">
    <w:pPr>
      <w:pStyle w:val="Yltunniste"/>
      <w:tabs>
        <w:tab w:val="left" w:pos="99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031"/>
    <w:multiLevelType w:val="hybridMultilevel"/>
    <w:tmpl w:val="F3407E50"/>
    <w:lvl w:ilvl="0" w:tplc="CD1C4F4C">
      <w:start w:val="14"/>
      <w:numFmt w:val="bullet"/>
      <w:lvlText w:val="-"/>
      <w:lvlJc w:val="left"/>
      <w:pPr>
        <w:ind w:left="3082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A9F244D"/>
    <w:multiLevelType w:val="multilevel"/>
    <w:tmpl w:val="204A036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0BA15DB8"/>
    <w:multiLevelType w:val="hybridMultilevel"/>
    <w:tmpl w:val="65063622"/>
    <w:lvl w:ilvl="0" w:tplc="CD1C4F4C">
      <w:start w:val="14"/>
      <w:numFmt w:val="bullet"/>
      <w:lvlText w:val="-"/>
      <w:lvlJc w:val="left"/>
      <w:pPr>
        <w:ind w:left="1664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7F80DA5A">
      <w:numFmt w:val="bullet"/>
      <w:lvlText w:val="-"/>
      <w:lvlJc w:val="left"/>
      <w:pPr>
        <w:ind w:left="2159" w:hanging="360"/>
      </w:pPr>
      <w:rPr>
        <w:rFonts w:ascii="Arial" w:eastAsiaTheme="minorHAnsi" w:hAnsi="Arial" w:cs="Arial" w:hint="default"/>
      </w:rPr>
    </w:lvl>
    <w:lvl w:ilvl="3" w:tplc="7F80DA5A">
      <w:numFmt w:val="bullet"/>
      <w:lvlText w:val="-"/>
      <w:lvlJc w:val="left"/>
      <w:pPr>
        <w:ind w:left="2879" w:hanging="360"/>
      </w:pPr>
      <w:rPr>
        <w:rFonts w:ascii="Arial" w:eastAsiaTheme="minorHAnsi" w:hAnsi="Arial" w:cs="Arial" w:hint="default"/>
      </w:rPr>
    </w:lvl>
    <w:lvl w:ilvl="4" w:tplc="040B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DB347BF"/>
    <w:multiLevelType w:val="multilevel"/>
    <w:tmpl w:val="E4A6498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0BC3D37"/>
    <w:multiLevelType w:val="multilevel"/>
    <w:tmpl w:val="2C24C05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15D3E2E"/>
    <w:multiLevelType w:val="hybridMultilevel"/>
    <w:tmpl w:val="2D7A2430"/>
    <w:lvl w:ilvl="0" w:tplc="5E50BC28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87A95"/>
    <w:multiLevelType w:val="multilevel"/>
    <w:tmpl w:val="AAA279A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8A80C5D"/>
    <w:multiLevelType w:val="hybridMultilevel"/>
    <w:tmpl w:val="E286F3CE"/>
    <w:lvl w:ilvl="0" w:tplc="7F80DA5A">
      <w:numFmt w:val="bullet"/>
      <w:lvlText w:val="-"/>
      <w:lvlJc w:val="left"/>
      <w:pPr>
        <w:ind w:left="2138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91449AF"/>
    <w:multiLevelType w:val="hybridMultilevel"/>
    <w:tmpl w:val="B218F93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85357"/>
    <w:multiLevelType w:val="hybridMultilevel"/>
    <w:tmpl w:val="11DECBA6"/>
    <w:lvl w:ilvl="0" w:tplc="040B000F">
      <w:start w:val="1"/>
      <w:numFmt w:val="decimal"/>
      <w:lvlText w:val="%1."/>
      <w:lvlJc w:val="left"/>
      <w:pPr>
        <w:ind w:left="1080" w:hanging="360"/>
      </w:pPr>
    </w:lvl>
    <w:lvl w:ilvl="1" w:tplc="040B0019" w:tentative="1">
      <w:start w:val="1"/>
      <w:numFmt w:val="lowerLetter"/>
      <w:lvlText w:val="%2."/>
      <w:lvlJc w:val="left"/>
      <w:pPr>
        <w:ind w:left="1800" w:hanging="360"/>
      </w:p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</w:lvl>
    <w:lvl w:ilvl="3" w:tplc="040B000F" w:tentative="1">
      <w:start w:val="1"/>
      <w:numFmt w:val="decimal"/>
      <w:lvlText w:val="%4."/>
      <w:lvlJc w:val="left"/>
      <w:pPr>
        <w:ind w:left="3240" w:hanging="360"/>
      </w:p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</w:lvl>
    <w:lvl w:ilvl="6" w:tplc="040B000F" w:tentative="1">
      <w:start w:val="1"/>
      <w:numFmt w:val="decimal"/>
      <w:lvlText w:val="%7."/>
      <w:lvlJc w:val="left"/>
      <w:pPr>
        <w:ind w:left="5400" w:hanging="360"/>
      </w:p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DB67AC"/>
    <w:multiLevelType w:val="hybridMultilevel"/>
    <w:tmpl w:val="0852ACA8"/>
    <w:lvl w:ilvl="0" w:tplc="15547C08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5046C"/>
    <w:multiLevelType w:val="hybridMultilevel"/>
    <w:tmpl w:val="6B6A3B20"/>
    <w:lvl w:ilvl="0" w:tplc="7F80DA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 w:hint="default"/>
      </w:rPr>
    </w:lvl>
    <w:lvl w:ilvl="1" w:tplc="7F80DA5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Theme="minorHAnsi" w:hAnsi="Arial" w:cs="Arial" w:hint="default"/>
      </w:rPr>
    </w:lvl>
    <w:lvl w:ilvl="2" w:tplc="6376425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A3F2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6B0B0B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7367B4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71A8A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21AB9B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6C2E86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074327"/>
    <w:multiLevelType w:val="hybridMultilevel"/>
    <w:tmpl w:val="F29E6168"/>
    <w:lvl w:ilvl="0" w:tplc="7F80DA5A">
      <w:numFmt w:val="bullet"/>
      <w:lvlText w:val="-"/>
      <w:lvlJc w:val="left"/>
      <w:pPr>
        <w:ind w:left="2138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F033D60"/>
    <w:multiLevelType w:val="multilevel"/>
    <w:tmpl w:val="204A036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3BC69E2"/>
    <w:multiLevelType w:val="hybridMultilevel"/>
    <w:tmpl w:val="A8787DDE"/>
    <w:lvl w:ilvl="0" w:tplc="80E8CB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66198"/>
    <w:multiLevelType w:val="hybridMultilevel"/>
    <w:tmpl w:val="24CE3BC4"/>
    <w:lvl w:ilvl="0" w:tplc="AABA49F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406B7"/>
    <w:multiLevelType w:val="hybridMultilevel"/>
    <w:tmpl w:val="DF2AE1C8"/>
    <w:lvl w:ilvl="0" w:tplc="E9FAA21E">
      <w:start w:val="10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866379"/>
    <w:multiLevelType w:val="multilevel"/>
    <w:tmpl w:val="E35A9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A1560C"/>
    <w:multiLevelType w:val="multilevel"/>
    <w:tmpl w:val="9A1EE3A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FFC65B6"/>
    <w:multiLevelType w:val="multilevel"/>
    <w:tmpl w:val="AAA279A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1E06023"/>
    <w:multiLevelType w:val="hybridMultilevel"/>
    <w:tmpl w:val="1E7E4C06"/>
    <w:lvl w:ilvl="0" w:tplc="7F80DA5A">
      <w:numFmt w:val="bullet"/>
      <w:lvlText w:val="-"/>
      <w:lvlJc w:val="left"/>
      <w:pPr>
        <w:ind w:left="2138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8505B4C"/>
    <w:multiLevelType w:val="hybridMultilevel"/>
    <w:tmpl w:val="67882E64"/>
    <w:lvl w:ilvl="0" w:tplc="CD1C4F4C">
      <w:start w:val="14"/>
      <w:numFmt w:val="bullet"/>
      <w:lvlText w:val="-"/>
      <w:lvlJc w:val="left"/>
      <w:pPr>
        <w:ind w:left="1664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7F80DA5A">
      <w:numFmt w:val="bullet"/>
      <w:lvlText w:val="-"/>
      <w:lvlJc w:val="left"/>
      <w:pPr>
        <w:ind w:left="2159" w:hanging="360"/>
      </w:pPr>
      <w:rPr>
        <w:rFonts w:ascii="Arial" w:eastAsiaTheme="minorHAnsi" w:hAnsi="Arial" w:cs="Arial" w:hint="default"/>
      </w:rPr>
    </w:lvl>
    <w:lvl w:ilvl="3" w:tplc="7F80DA5A">
      <w:numFmt w:val="bullet"/>
      <w:lvlText w:val="-"/>
      <w:lvlJc w:val="left"/>
      <w:pPr>
        <w:ind w:left="2879" w:hanging="360"/>
      </w:pPr>
      <w:rPr>
        <w:rFonts w:ascii="Arial" w:eastAsiaTheme="minorHAnsi" w:hAnsi="Arial" w:cs="Arial" w:hint="default"/>
      </w:rPr>
    </w:lvl>
    <w:lvl w:ilvl="4" w:tplc="040B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4AC65C3F"/>
    <w:multiLevelType w:val="hybridMultilevel"/>
    <w:tmpl w:val="4E8A888A"/>
    <w:lvl w:ilvl="0" w:tplc="7F80DA5A">
      <w:numFmt w:val="bullet"/>
      <w:lvlText w:val="-"/>
      <w:lvlJc w:val="left"/>
      <w:pPr>
        <w:ind w:left="2138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AF3019C"/>
    <w:multiLevelType w:val="multilevel"/>
    <w:tmpl w:val="388A7428"/>
    <w:numStyleLink w:val="Otsikkonumerointi"/>
  </w:abstractNum>
  <w:abstractNum w:abstractNumId="24" w15:restartNumberingAfterBreak="0">
    <w:nsid w:val="4E485561"/>
    <w:multiLevelType w:val="multilevel"/>
    <w:tmpl w:val="AAA279A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543B12A7"/>
    <w:multiLevelType w:val="hybridMultilevel"/>
    <w:tmpl w:val="A176A892"/>
    <w:lvl w:ilvl="0" w:tplc="040B000F">
      <w:start w:val="1"/>
      <w:numFmt w:val="decimal"/>
      <w:lvlText w:val="%1."/>
      <w:lvlJc w:val="left"/>
      <w:pPr>
        <w:ind w:left="780" w:hanging="360"/>
      </w:pPr>
    </w:lvl>
    <w:lvl w:ilvl="1" w:tplc="040B0019" w:tentative="1">
      <w:start w:val="1"/>
      <w:numFmt w:val="lowerLetter"/>
      <w:lvlText w:val="%2."/>
      <w:lvlJc w:val="left"/>
      <w:pPr>
        <w:ind w:left="1500" w:hanging="360"/>
      </w:pPr>
    </w:lvl>
    <w:lvl w:ilvl="2" w:tplc="040B001B" w:tentative="1">
      <w:start w:val="1"/>
      <w:numFmt w:val="lowerRoman"/>
      <w:lvlText w:val="%3."/>
      <w:lvlJc w:val="right"/>
      <w:pPr>
        <w:ind w:left="2220" w:hanging="180"/>
      </w:pPr>
    </w:lvl>
    <w:lvl w:ilvl="3" w:tplc="040B000F" w:tentative="1">
      <w:start w:val="1"/>
      <w:numFmt w:val="decimal"/>
      <w:lvlText w:val="%4."/>
      <w:lvlJc w:val="left"/>
      <w:pPr>
        <w:ind w:left="2940" w:hanging="360"/>
      </w:pPr>
    </w:lvl>
    <w:lvl w:ilvl="4" w:tplc="040B0019" w:tentative="1">
      <w:start w:val="1"/>
      <w:numFmt w:val="lowerLetter"/>
      <w:lvlText w:val="%5."/>
      <w:lvlJc w:val="left"/>
      <w:pPr>
        <w:ind w:left="3660" w:hanging="360"/>
      </w:pPr>
    </w:lvl>
    <w:lvl w:ilvl="5" w:tplc="040B001B" w:tentative="1">
      <w:start w:val="1"/>
      <w:numFmt w:val="lowerRoman"/>
      <w:lvlText w:val="%6."/>
      <w:lvlJc w:val="right"/>
      <w:pPr>
        <w:ind w:left="4380" w:hanging="180"/>
      </w:pPr>
    </w:lvl>
    <w:lvl w:ilvl="6" w:tplc="040B000F" w:tentative="1">
      <w:start w:val="1"/>
      <w:numFmt w:val="decimal"/>
      <w:lvlText w:val="%7."/>
      <w:lvlJc w:val="left"/>
      <w:pPr>
        <w:ind w:left="5100" w:hanging="360"/>
      </w:pPr>
    </w:lvl>
    <w:lvl w:ilvl="7" w:tplc="040B0019" w:tentative="1">
      <w:start w:val="1"/>
      <w:numFmt w:val="lowerLetter"/>
      <w:lvlText w:val="%8."/>
      <w:lvlJc w:val="left"/>
      <w:pPr>
        <w:ind w:left="5820" w:hanging="360"/>
      </w:pPr>
    </w:lvl>
    <w:lvl w:ilvl="8" w:tplc="040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6F53817"/>
    <w:multiLevelType w:val="hybridMultilevel"/>
    <w:tmpl w:val="0BC6E4E6"/>
    <w:lvl w:ilvl="0" w:tplc="CD1C4F4C">
      <w:start w:val="1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36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856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1576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</w:abstractNum>
  <w:abstractNum w:abstractNumId="27" w15:restartNumberingAfterBreak="0">
    <w:nsid w:val="5C15640F"/>
    <w:multiLevelType w:val="hybridMultilevel"/>
    <w:tmpl w:val="CE5E6F1E"/>
    <w:lvl w:ilvl="0" w:tplc="040B000F">
      <w:start w:val="1"/>
      <w:numFmt w:val="decimal"/>
      <w:lvlText w:val="%1."/>
      <w:lvlJc w:val="left"/>
      <w:pPr>
        <w:ind w:left="780" w:hanging="360"/>
      </w:pPr>
    </w:lvl>
    <w:lvl w:ilvl="1" w:tplc="040B0019" w:tentative="1">
      <w:start w:val="1"/>
      <w:numFmt w:val="lowerLetter"/>
      <w:lvlText w:val="%2."/>
      <w:lvlJc w:val="left"/>
      <w:pPr>
        <w:ind w:left="1500" w:hanging="360"/>
      </w:pPr>
    </w:lvl>
    <w:lvl w:ilvl="2" w:tplc="040B001B" w:tentative="1">
      <w:start w:val="1"/>
      <w:numFmt w:val="lowerRoman"/>
      <w:lvlText w:val="%3."/>
      <w:lvlJc w:val="right"/>
      <w:pPr>
        <w:ind w:left="2220" w:hanging="180"/>
      </w:pPr>
    </w:lvl>
    <w:lvl w:ilvl="3" w:tplc="040B000F" w:tentative="1">
      <w:start w:val="1"/>
      <w:numFmt w:val="decimal"/>
      <w:lvlText w:val="%4."/>
      <w:lvlJc w:val="left"/>
      <w:pPr>
        <w:ind w:left="2940" w:hanging="360"/>
      </w:pPr>
    </w:lvl>
    <w:lvl w:ilvl="4" w:tplc="040B0019" w:tentative="1">
      <w:start w:val="1"/>
      <w:numFmt w:val="lowerLetter"/>
      <w:lvlText w:val="%5."/>
      <w:lvlJc w:val="left"/>
      <w:pPr>
        <w:ind w:left="3660" w:hanging="360"/>
      </w:pPr>
    </w:lvl>
    <w:lvl w:ilvl="5" w:tplc="040B001B" w:tentative="1">
      <w:start w:val="1"/>
      <w:numFmt w:val="lowerRoman"/>
      <w:lvlText w:val="%6."/>
      <w:lvlJc w:val="right"/>
      <w:pPr>
        <w:ind w:left="4380" w:hanging="180"/>
      </w:pPr>
    </w:lvl>
    <w:lvl w:ilvl="6" w:tplc="040B000F" w:tentative="1">
      <w:start w:val="1"/>
      <w:numFmt w:val="decimal"/>
      <w:lvlText w:val="%7."/>
      <w:lvlJc w:val="left"/>
      <w:pPr>
        <w:ind w:left="5100" w:hanging="360"/>
      </w:pPr>
    </w:lvl>
    <w:lvl w:ilvl="7" w:tplc="040B0019" w:tentative="1">
      <w:start w:val="1"/>
      <w:numFmt w:val="lowerLetter"/>
      <w:lvlText w:val="%8."/>
      <w:lvlJc w:val="left"/>
      <w:pPr>
        <w:ind w:left="5820" w:hanging="360"/>
      </w:pPr>
    </w:lvl>
    <w:lvl w:ilvl="8" w:tplc="040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602D738B"/>
    <w:multiLevelType w:val="hybridMultilevel"/>
    <w:tmpl w:val="D77A00EA"/>
    <w:lvl w:ilvl="0" w:tplc="637642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80DA5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</w:rPr>
    </w:lvl>
    <w:lvl w:ilvl="2" w:tplc="7F80DA5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Theme="minorHAnsi" w:hAnsi="Arial" w:cs="Arial" w:hint="default"/>
      </w:rPr>
    </w:lvl>
    <w:lvl w:ilvl="3" w:tplc="F440E1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01E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502C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654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0499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A244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028B3"/>
    <w:multiLevelType w:val="multilevel"/>
    <w:tmpl w:val="48E0165E"/>
    <w:lvl w:ilvl="0">
      <w:start w:val="1"/>
      <w:numFmt w:val="bullet"/>
      <w:pStyle w:val="Merkittyluettelo"/>
      <w:lvlText w:val=""/>
      <w:lvlJc w:val="left"/>
      <w:pPr>
        <w:ind w:left="2155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552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948" w:hanging="396"/>
      </w:pPr>
      <w:rPr>
        <w:rFonts w:ascii="Symbol" w:hAnsi="Symbol" w:hint="default"/>
      </w:rPr>
    </w:lvl>
    <w:lvl w:ilvl="3">
      <w:start w:val="1"/>
      <w:numFmt w:val="bullet"/>
      <w:lvlText w:val="–"/>
      <w:lvlJc w:val="left"/>
      <w:pPr>
        <w:ind w:left="3345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3742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139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4536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4933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5330" w:hanging="397"/>
      </w:pPr>
      <w:rPr>
        <w:rFonts w:ascii="Calibri" w:hAnsi="Calibri" w:hint="default"/>
      </w:rPr>
    </w:lvl>
  </w:abstractNum>
  <w:abstractNum w:abstractNumId="30" w15:restartNumberingAfterBreak="0">
    <w:nsid w:val="62743E0B"/>
    <w:multiLevelType w:val="hybridMultilevel"/>
    <w:tmpl w:val="C67291BC"/>
    <w:lvl w:ilvl="0" w:tplc="040B0003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1" w:tplc="040B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7F80DA5A">
      <w:numFmt w:val="bullet"/>
      <w:lvlText w:val="-"/>
      <w:lvlJc w:val="left"/>
      <w:pPr>
        <w:ind w:left="2159" w:hanging="360"/>
      </w:pPr>
      <w:rPr>
        <w:rFonts w:ascii="Arial" w:eastAsiaTheme="minorHAnsi" w:hAnsi="Arial" w:cs="Arial" w:hint="default"/>
      </w:rPr>
    </w:lvl>
    <w:lvl w:ilvl="3" w:tplc="040B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1" w15:restartNumberingAfterBreak="0">
    <w:nsid w:val="66010105"/>
    <w:multiLevelType w:val="hybridMultilevel"/>
    <w:tmpl w:val="C3426446"/>
    <w:lvl w:ilvl="0" w:tplc="7F80DA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7F80DA5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</w:rPr>
    </w:lvl>
    <w:lvl w:ilvl="2" w:tplc="7F80DA5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Theme="minorHAnsi" w:hAnsi="Arial" w:cs="Arial" w:hint="default"/>
      </w:rPr>
    </w:lvl>
    <w:lvl w:ilvl="3" w:tplc="F440E1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701E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502C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654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0499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A244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5046F"/>
    <w:multiLevelType w:val="multilevel"/>
    <w:tmpl w:val="9514B51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3" w15:restartNumberingAfterBreak="0">
    <w:nsid w:val="6E864C2C"/>
    <w:multiLevelType w:val="multilevel"/>
    <w:tmpl w:val="0E4E307E"/>
    <w:styleLink w:val="Luettelomerkit"/>
    <w:lvl w:ilvl="0">
      <w:start w:val="1"/>
      <w:numFmt w:val="bullet"/>
      <w:lvlText w:val="•"/>
      <w:lvlJc w:val="left"/>
      <w:pPr>
        <w:ind w:left="3005" w:hanging="397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3402" w:hanging="397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34" w15:restartNumberingAfterBreak="0">
    <w:nsid w:val="6EAA4063"/>
    <w:multiLevelType w:val="hybridMultilevel"/>
    <w:tmpl w:val="ACDCDE08"/>
    <w:lvl w:ilvl="0" w:tplc="CD1C4F4C">
      <w:start w:val="14"/>
      <w:numFmt w:val="bullet"/>
      <w:lvlText w:val="-"/>
      <w:lvlJc w:val="left"/>
      <w:pPr>
        <w:ind w:left="1664" w:hanging="360"/>
      </w:pPr>
      <w:rPr>
        <w:rFonts w:ascii="Arial" w:eastAsiaTheme="minorHAnsi" w:hAnsi="Arial" w:cs="Arial" w:hint="default"/>
      </w:rPr>
    </w:lvl>
    <w:lvl w:ilvl="1" w:tplc="CD1C4F4C">
      <w:start w:val="1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F3FD9"/>
    <w:multiLevelType w:val="multilevel"/>
    <w:tmpl w:val="AAA279A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6" w15:restartNumberingAfterBreak="0">
    <w:nsid w:val="718F5260"/>
    <w:multiLevelType w:val="multilevel"/>
    <w:tmpl w:val="9A1EE3A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7" w15:restartNumberingAfterBreak="0">
    <w:nsid w:val="75E105ED"/>
    <w:multiLevelType w:val="multilevel"/>
    <w:tmpl w:val="3E78D3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8" w15:restartNumberingAfterBreak="0">
    <w:nsid w:val="78906BC2"/>
    <w:multiLevelType w:val="hybridMultilevel"/>
    <w:tmpl w:val="83E2DA1E"/>
    <w:lvl w:ilvl="0" w:tplc="040B000F">
      <w:start w:val="1"/>
      <w:numFmt w:val="decimal"/>
      <w:lvlText w:val="%1."/>
      <w:lvlJc w:val="left"/>
      <w:pPr>
        <w:ind w:left="785" w:hanging="360"/>
      </w:pPr>
    </w:lvl>
    <w:lvl w:ilvl="1" w:tplc="040B0019" w:tentative="1">
      <w:start w:val="1"/>
      <w:numFmt w:val="lowerLetter"/>
      <w:lvlText w:val="%2."/>
      <w:lvlJc w:val="left"/>
      <w:pPr>
        <w:ind w:left="1505" w:hanging="360"/>
      </w:pPr>
    </w:lvl>
    <w:lvl w:ilvl="2" w:tplc="040B001B" w:tentative="1">
      <w:start w:val="1"/>
      <w:numFmt w:val="lowerRoman"/>
      <w:lvlText w:val="%3."/>
      <w:lvlJc w:val="right"/>
      <w:pPr>
        <w:ind w:left="2225" w:hanging="180"/>
      </w:pPr>
    </w:lvl>
    <w:lvl w:ilvl="3" w:tplc="040B000F" w:tentative="1">
      <w:start w:val="1"/>
      <w:numFmt w:val="decimal"/>
      <w:lvlText w:val="%4."/>
      <w:lvlJc w:val="left"/>
      <w:pPr>
        <w:ind w:left="2945" w:hanging="360"/>
      </w:pPr>
    </w:lvl>
    <w:lvl w:ilvl="4" w:tplc="040B0019" w:tentative="1">
      <w:start w:val="1"/>
      <w:numFmt w:val="lowerLetter"/>
      <w:lvlText w:val="%5."/>
      <w:lvlJc w:val="left"/>
      <w:pPr>
        <w:ind w:left="3665" w:hanging="360"/>
      </w:pPr>
    </w:lvl>
    <w:lvl w:ilvl="5" w:tplc="040B001B" w:tentative="1">
      <w:start w:val="1"/>
      <w:numFmt w:val="lowerRoman"/>
      <w:lvlText w:val="%6."/>
      <w:lvlJc w:val="right"/>
      <w:pPr>
        <w:ind w:left="4385" w:hanging="180"/>
      </w:pPr>
    </w:lvl>
    <w:lvl w:ilvl="6" w:tplc="040B000F" w:tentative="1">
      <w:start w:val="1"/>
      <w:numFmt w:val="decimal"/>
      <w:lvlText w:val="%7."/>
      <w:lvlJc w:val="left"/>
      <w:pPr>
        <w:ind w:left="5105" w:hanging="360"/>
      </w:pPr>
    </w:lvl>
    <w:lvl w:ilvl="7" w:tplc="040B0019" w:tentative="1">
      <w:start w:val="1"/>
      <w:numFmt w:val="lowerLetter"/>
      <w:lvlText w:val="%8."/>
      <w:lvlJc w:val="left"/>
      <w:pPr>
        <w:ind w:left="5825" w:hanging="360"/>
      </w:pPr>
    </w:lvl>
    <w:lvl w:ilvl="8" w:tplc="040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797000C1"/>
    <w:multiLevelType w:val="multilevel"/>
    <w:tmpl w:val="388A7428"/>
    <w:styleLink w:val="Otsikkonumerointi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6" w:hanging="1276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559" w:hanging="1559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843" w:hanging="1843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2126" w:hanging="212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2410" w:hanging="2410"/>
      </w:pPr>
      <w:rPr>
        <w:rFonts w:hint="default"/>
      </w:rPr>
    </w:lvl>
    <w:lvl w:ilvl="8">
      <w:start w:val="1"/>
      <w:numFmt w:val="decimal"/>
      <w:pStyle w:val="Numeroituluettelo"/>
      <w:suff w:val="space"/>
      <w:lvlText w:val="%9."/>
      <w:lvlJc w:val="left"/>
      <w:pPr>
        <w:ind w:left="3005" w:hanging="397"/>
      </w:pPr>
      <w:rPr>
        <w:rFonts w:hint="default"/>
      </w:rPr>
    </w:lvl>
  </w:abstractNum>
  <w:abstractNum w:abstractNumId="40" w15:restartNumberingAfterBreak="0">
    <w:nsid w:val="797963C8"/>
    <w:multiLevelType w:val="hybridMultilevel"/>
    <w:tmpl w:val="075E0202"/>
    <w:lvl w:ilvl="0" w:tplc="749E3A24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F568C9"/>
    <w:multiLevelType w:val="multilevel"/>
    <w:tmpl w:val="3E78D3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2" w15:restartNumberingAfterBreak="0">
    <w:nsid w:val="7C5A5A43"/>
    <w:multiLevelType w:val="hybridMultilevel"/>
    <w:tmpl w:val="76F4D276"/>
    <w:lvl w:ilvl="0" w:tplc="040B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7D6568CE"/>
    <w:multiLevelType w:val="multilevel"/>
    <w:tmpl w:val="204A036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3"/>
  </w:num>
  <w:num w:numId="4">
    <w:abstractNumId w:val="29"/>
  </w:num>
  <w:num w:numId="5">
    <w:abstractNumId w:val="28"/>
  </w:num>
  <w:num w:numId="6">
    <w:abstractNumId w:val="11"/>
  </w:num>
  <w:num w:numId="7">
    <w:abstractNumId w:val="30"/>
  </w:num>
  <w:num w:numId="8">
    <w:abstractNumId w:val="17"/>
  </w:num>
  <w:num w:numId="9">
    <w:abstractNumId w:val="31"/>
  </w:num>
  <w:num w:numId="10">
    <w:abstractNumId w:val="21"/>
  </w:num>
  <w:num w:numId="11">
    <w:abstractNumId w:val="2"/>
  </w:num>
  <w:num w:numId="12">
    <w:abstractNumId w:val="20"/>
  </w:num>
  <w:num w:numId="13">
    <w:abstractNumId w:val="12"/>
  </w:num>
  <w:num w:numId="14">
    <w:abstractNumId w:val="22"/>
  </w:num>
  <w:num w:numId="15">
    <w:abstractNumId w:val="5"/>
  </w:num>
  <w:num w:numId="16">
    <w:abstractNumId w:val="7"/>
  </w:num>
  <w:num w:numId="17">
    <w:abstractNumId w:val="40"/>
  </w:num>
  <w:num w:numId="18">
    <w:abstractNumId w:val="18"/>
  </w:num>
  <w:num w:numId="19">
    <w:abstractNumId w:val="9"/>
  </w:num>
  <w:num w:numId="20">
    <w:abstractNumId w:val="26"/>
  </w:num>
  <w:num w:numId="21">
    <w:abstractNumId w:val="16"/>
  </w:num>
  <w:num w:numId="22">
    <w:abstractNumId w:val="13"/>
  </w:num>
  <w:num w:numId="23">
    <w:abstractNumId w:val="14"/>
  </w:num>
  <w:num w:numId="24">
    <w:abstractNumId w:val="1"/>
  </w:num>
  <w:num w:numId="25">
    <w:abstractNumId w:val="43"/>
  </w:num>
  <w:num w:numId="26">
    <w:abstractNumId w:val="32"/>
  </w:num>
  <w:num w:numId="27">
    <w:abstractNumId w:val="0"/>
  </w:num>
  <w:num w:numId="28">
    <w:abstractNumId w:val="34"/>
  </w:num>
  <w:num w:numId="29">
    <w:abstractNumId w:val="42"/>
  </w:num>
  <w:num w:numId="30">
    <w:abstractNumId w:val="19"/>
  </w:num>
  <w:num w:numId="31">
    <w:abstractNumId w:val="37"/>
  </w:num>
  <w:num w:numId="32">
    <w:abstractNumId w:val="3"/>
  </w:num>
  <w:num w:numId="33">
    <w:abstractNumId w:val="24"/>
  </w:num>
  <w:num w:numId="34">
    <w:abstractNumId w:val="6"/>
  </w:num>
  <w:num w:numId="35">
    <w:abstractNumId w:val="35"/>
  </w:num>
  <w:num w:numId="36">
    <w:abstractNumId w:val="36"/>
  </w:num>
  <w:num w:numId="37">
    <w:abstractNumId w:val="41"/>
  </w:num>
  <w:num w:numId="38">
    <w:abstractNumId w:val="4"/>
  </w:num>
  <w:num w:numId="39">
    <w:abstractNumId w:val="25"/>
  </w:num>
  <w:num w:numId="40">
    <w:abstractNumId w:val="27"/>
  </w:num>
  <w:num w:numId="41">
    <w:abstractNumId w:val="38"/>
  </w:num>
  <w:num w:numId="42">
    <w:abstractNumId w:val="15"/>
  </w:num>
  <w:num w:numId="43">
    <w:abstractNumId w:val="8"/>
  </w:num>
  <w:num w:numId="44">
    <w:abstractNumId w:val="10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ttersson Mirkka">
    <w15:presenceInfo w15:providerId="AD" w15:userId="S::mirkka.pettersson@kela.fi::3aa3b28c-aee2-4662-b8c5-55413ab8ec7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547"/>
    <w:rsid w:val="000012A5"/>
    <w:rsid w:val="00002ADB"/>
    <w:rsid w:val="0000322E"/>
    <w:rsid w:val="0000329E"/>
    <w:rsid w:val="0000366E"/>
    <w:rsid w:val="00004778"/>
    <w:rsid w:val="00004DCE"/>
    <w:rsid w:val="000051CC"/>
    <w:rsid w:val="0000618F"/>
    <w:rsid w:val="00011326"/>
    <w:rsid w:val="00011418"/>
    <w:rsid w:val="00020648"/>
    <w:rsid w:val="00023DEA"/>
    <w:rsid w:val="00026226"/>
    <w:rsid w:val="00027A8D"/>
    <w:rsid w:val="00033C27"/>
    <w:rsid w:val="00034407"/>
    <w:rsid w:val="00035687"/>
    <w:rsid w:val="00035A1B"/>
    <w:rsid w:val="00036F10"/>
    <w:rsid w:val="00037DE4"/>
    <w:rsid w:val="00043D35"/>
    <w:rsid w:val="00044FFA"/>
    <w:rsid w:val="00047D12"/>
    <w:rsid w:val="000503C3"/>
    <w:rsid w:val="00052F21"/>
    <w:rsid w:val="000533D5"/>
    <w:rsid w:val="00056875"/>
    <w:rsid w:val="00056EE9"/>
    <w:rsid w:val="00060A0E"/>
    <w:rsid w:val="000643DE"/>
    <w:rsid w:val="000650C7"/>
    <w:rsid w:val="00066449"/>
    <w:rsid w:val="00071644"/>
    <w:rsid w:val="00072320"/>
    <w:rsid w:val="00074E13"/>
    <w:rsid w:val="00076036"/>
    <w:rsid w:val="00083DE9"/>
    <w:rsid w:val="000848D0"/>
    <w:rsid w:val="00092F89"/>
    <w:rsid w:val="000970D7"/>
    <w:rsid w:val="000972A9"/>
    <w:rsid w:val="000A00FF"/>
    <w:rsid w:val="000A17B2"/>
    <w:rsid w:val="000A7B80"/>
    <w:rsid w:val="000B2811"/>
    <w:rsid w:val="000B4B2F"/>
    <w:rsid w:val="000B4EE3"/>
    <w:rsid w:val="000B548B"/>
    <w:rsid w:val="000B6EAD"/>
    <w:rsid w:val="000C08AA"/>
    <w:rsid w:val="000C3BBC"/>
    <w:rsid w:val="000C4B0A"/>
    <w:rsid w:val="000D0179"/>
    <w:rsid w:val="000D0D7B"/>
    <w:rsid w:val="000D49E2"/>
    <w:rsid w:val="000E101A"/>
    <w:rsid w:val="000E2410"/>
    <w:rsid w:val="000E41FD"/>
    <w:rsid w:val="000E7D4E"/>
    <w:rsid w:val="000F047D"/>
    <w:rsid w:val="000F4FAC"/>
    <w:rsid w:val="00100C16"/>
    <w:rsid w:val="001067F0"/>
    <w:rsid w:val="00106866"/>
    <w:rsid w:val="00120F90"/>
    <w:rsid w:val="001221BD"/>
    <w:rsid w:val="00122337"/>
    <w:rsid w:val="001270F4"/>
    <w:rsid w:val="0013178B"/>
    <w:rsid w:val="001379B7"/>
    <w:rsid w:val="00141B8B"/>
    <w:rsid w:val="00141DA7"/>
    <w:rsid w:val="00145B24"/>
    <w:rsid w:val="00150C93"/>
    <w:rsid w:val="00153739"/>
    <w:rsid w:val="00155772"/>
    <w:rsid w:val="0016163F"/>
    <w:rsid w:val="00163A10"/>
    <w:rsid w:val="0016494D"/>
    <w:rsid w:val="00164C79"/>
    <w:rsid w:val="00165E02"/>
    <w:rsid w:val="00173816"/>
    <w:rsid w:val="00174CDA"/>
    <w:rsid w:val="001756B1"/>
    <w:rsid w:val="00182E0D"/>
    <w:rsid w:val="0018447B"/>
    <w:rsid w:val="001865AF"/>
    <w:rsid w:val="00190947"/>
    <w:rsid w:val="0019094D"/>
    <w:rsid w:val="0019203C"/>
    <w:rsid w:val="001976A7"/>
    <w:rsid w:val="001A1F96"/>
    <w:rsid w:val="001A4314"/>
    <w:rsid w:val="001A5F43"/>
    <w:rsid w:val="001A5FFA"/>
    <w:rsid w:val="001B7892"/>
    <w:rsid w:val="001B7D9D"/>
    <w:rsid w:val="001C0B48"/>
    <w:rsid w:val="001C4A02"/>
    <w:rsid w:val="001C5775"/>
    <w:rsid w:val="001C58C0"/>
    <w:rsid w:val="001C7E78"/>
    <w:rsid w:val="001E045A"/>
    <w:rsid w:val="001E3BDB"/>
    <w:rsid w:val="001F1653"/>
    <w:rsid w:val="001F342F"/>
    <w:rsid w:val="001F3F9C"/>
    <w:rsid w:val="002016E2"/>
    <w:rsid w:val="0020315E"/>
    <w:rsid w:val="002036D9"/>
    <w:rsid w:val="00203A51"/>
    <w:rsid w:val="0020483F"/>
    <w:rsid w:val="00204D8F"/>
    <w:rsid w:val="0021015E"/>
    <w:rsid w:val="00220477"/>
    <w:rsid w:val="00223FD9"/>
    <w:rsid w:val="00224568"/>
    <w:rsid w:val="00226B69"/>
    <w:rsid w:val="0022745E"/>
    <w:rsid w:val="00232717"/>
    <w:rsid w:val="00234A92"/>
    <w:rsid w:val="0025091F"/>
    <w:rsid w:val="0025102C"/>
    <w:rsid w:val="00251278"/>
    <w:rsid w:val="00251EFE"/>
    <w:rsid w:val="00253229"/>
    <w:rsid w:val="00253E9D"/>
    <w:rsid w:val="0025716E"/>
    <w:rsid w:val="00257875"/>
    <w:rsid w:val="00266FFB"/>
    <w:rsid w:val="00270B72"/>
    <w:rsid w:val="002746AC"/>
    <w:rsid w:val="00275B88"/>
    <w:rsid w:val="002821DD"/>
    <w:rsid w:val="00290BE8"/>
    <w:rsid w:val="00293563"/>
    <w:rsid w:val="002A3A88"/>
    <w:rsid w:val="002B08F6"/>
    <w:rsid w:val="002C2C58"/>
    <w:rsid w:val="002C7E3A"/>
    <w:rsid w:val="002D2959"/>
    <w:rsid w:val="002D5338"/>
    <w:rsid w:val="002E40B0"/>
    <w:rsid w:val="002E68D1"/>
    <w:rsid w:val="002F01AB"/>
    <w:rsid w:val="002F102C"/>
    <w:rsid w:val="002F1B1F"/>
    <w:rsid w:val="002F1CB4"/>
    <w:rsid w:val="002F482F"/>
    <w:rsid w:val="002F75CE"/>
    <w:rsid w:val="00300F44"/>
    <w:rsid w:val="003059A7"/>
    <w:rsid w:val="003237F9"/>
    <w:rsid w:val="00324455"/>
    <w:rsid w:val="00326848"/>
    <w:rsid w:val="00327391"/>
    <w:rsid w:val="003276FE"/>
    <w:rsid w:val="00335FF2"/>
    <w:rsid w:val="003423A1"/>
    <w:rsid w:val="00344D6F"/>
    <w:rsid w:val="0035101C"/>
    <w:rsid w:val="00355EFA"/>
    <w:rsid w:val="003606FE"/>
    <w:rsid w:val="00362F15"/>
    <w:rsid w:val="00363109"/>
    <w:rsid w:val="00364712"/>
    <w:rsid w:val="00373CFF"/>
    <w:rsid w:val="003817A6"/>
    <w:rsid w:val="0038338E"/>
    <w:rsid w:val="00384945"/>
    <w:rsid w:val="00387A1C"/>
    <w:rsid w:val="00397EF1"/>
    <w:rsid w:val="003A292E"/>
    <w:rsid w:val="003A32A3"/>
    <w:rsid w:val="003A79A0"/>
    <w:rsid w:val="003A7F82"/>
    <w:rsid w:val="003B04A0"/>
    <w:rsid w:val="003C3250"/>
    <w:rsid w:val="003D0409"/>
    <w:rsid w:val="003D29FF"/>
    <w:rsid w:val="003D7B67"/>
    <w:rsid w:val="003E42EB"/>
    <w:rsid w:val="003E5537"/>
    <w:rsid w:val="003E784B"/>
    <w:rsid w:val="003F03CD"/>
    <w:rsid w:val="003F70E3"/>
    <w:rsid w:val="003F7B76"/>
    <w:rsid w:val="004001C6"/>
    <w:rsid w:val="00404204"/>
    <w:rsid w:val="0041253A"/>
    <w:rsid w:val="0041403C"/>
    <w:rsid w:val="00415511"/>
    <w:rsid w:val="00416A3D"/>
    <w:rsid w:val="00416E32"/>
    <w:rsid w:val="00421329"/>
    <w:rsid w:val="00421F3A"/>
    <w:rsid w:val="004266E6"/>
    <w:rsid w:val="004312C9"/>
    <w:rsid w:val="00431443"/>
    <w:rsid w:val="0043254B"/>
    <w:rsid w:val="00434700"/>
    <w:rsid w:val="00437852"/>
    <w:rsid w:val="0044029C"/>
    <w:rsid w:val="00441FC8"/>
    <w:rsid w:val="00446015"/>
    <w:rsid w:val="00447960"/>
    <w:rsid w:val="00447C46"/>
    <w:rsid w:val="00460B4E"/>
    <w:rsid w:val="00460F90"/>
    <w:rsid w:val="00463AE1"/>
    <w:rsid w:val="004664D2"/>
    <w:rsid w:val="00467AA1"/>
    <w:rsid w:val="00467B56"/>
    <w:rsid w:val="00470E75"/>
    <w:rsid w:val="00472ACD"/>
    <w:rsid w:val="0048023D"/>
    <w:rsid w:val="00493424"/>
    <w:rsid w:val="00493493"/>
    <w:rsid w:val="00494A9A"/>
    <w:rsid w:val="004972ED"/>
    <w:rsid w:val="004A7046"/>
    <w:rsid w:val="004B1432"/>
    <w:rsid w:val="004B44BA"/>
    <w:rsid w:val="004B49D8"/>
    <w:rsid w:val="004B4C3B"/>
    <w:rsid w:val="004B6969"/>
    <w:rsid w:val="004B70A4"/>
    <w:rsid w:val="004B7240"/>
    <w:rsid w:val="004C1268"/>
    <w:rsid w:val="004C1C69"/>
    <w:rsid w:val="004D3A63"/>
    <w:rsid w:val="004E3488"/>
    <w:rsid w:val="004E3F94"/>
    <w:rsid w:val="004E7D9A"/>
    <w:rsid w:val="004F0794"/>
    <w:rsid w:val="004F42DF"/>
    <w:rsid w:val="00500A1B"/>
    <w:rsid w:val="00503B81"/>
    <w:rsid w:val="00510DCA"/>
    <w:rsid w:val="005118FC"/>
    <w:rsid w:val="00511BAB"/>
    <w:rsid w:val="00526256"/>
    <w:rsid w:val="00536008"/>
    <w:rsid w:val="00537834"/>
    <w:rsid w:val="0054268E"/>
    <w:rsid w:val="00542CE6"/>
    <w:rsid w:val="005430DA"/>
    <w:rsid w:val="0055038F"/>
    <w:rsid w:val="00552EFF"/>
    <w:rsid w:val="00560C43"/>
    <w:rsid w:val="0056302E"/>
    <w:rsid w:val="005649F0"/>
    <w:rsid w:val="00567349"/>
    <w:rsid w:val="005701A1"/>
    <w:rsid w:val="00571E68"/>
    <w:rsid w:val="00572C16"/>
    <w:rsid w:val="00574297"/>
    <w:rsid w:val="00583000"/>
    <w:rsid w:val="005834D1"/>
    <w:rsid w:val="00584F5D"/>
    <w:rsid w:val="0058609F"/>
    <w:rsid w:val="00595952"/>
    <w:rsid w:val="0059724A"/>
    <w:rsid w:val="005A49DE"/>
    <w:rsid w:val="005A4D76"/>
    <w:rsid w:val="005A7602"/>
    <w:rsid w:val="005B2787"/>
    <w:rsid w:val="005B2DA3"/>
    <w:rsid w:val="005B6883"/>
    <w:rsid w:val="005C26C3"/>
    <w:rsid w:val="005C404C"/>
    <w:rsid w:val="005C7B8C"/>
    <w:rsid w:val="005D4726"/>
    <w:rsid w:val="005E1279"/>
    <w:rsid w:val="005E2709"/>
    <w:rsid w:val="005F2B7A"/>
    <w:rsid w:val="005F405B"/>
    <w:rsid w:val="00600CBF"/>
    <w:rsid w:val="0060278B"/>
    <w:rsid w:val="00611721"/>
    <w:rsid w:val="00622BEF"/>
    <w:rsid w:val="00623221"/>
    <w:rsid w:val="00623481"/>
    <w:rsid w:val="00630183"/>
    <w:rsid w:val="006371CC"/>
    <w:rsid w:val="00642BE6"/>
    <w:rsid w:val="00642E54"/>
    <w:rsid w:val="00646C6F"/>
    <w:rsid w:val="00651CD9"/>
    <w:rsid w:val="00653322"/>
    <w:rsid w:val="006552BE"/>
    <w:rsid w:val="006566B8"/>
    <w:rsid w:val="00661F12"/>
    <w:rsid w:val="00665213"/>
    <w:rsid w:val="00671063"/>
    <w:rsid w:val="006733C7"/>
    <w:rsid w:val="00681094"/>
    <w:rsid w:val="00681851"/>
    <w:rsid w:val="00685BDA"/>
    <w:rsid w:val="00686EAE"/>
    <w:rsid w:val="00690AEB"/>
    <w:rsid w:val="006961C9"/>
    <w:rsid w:val="006A163D"/>
    <w:rsid w:val="006B12DD"/>
    <w:rsid w:val="006C4168"/>
    <w:rsid w:val="006C6569"/>
    <w:rsid w:val="006C728E"/>
    <w:rsid w:val="006C79ED"/>
    <w:rsid w:val="006D3CDD"/>
    <w:rsid w:val="006D3F75"/>
    <w:rsid w:val="006D63A6"/>
    <w:rsid w:val="006D775F"/>
    <w:rsid w:val="006E674E"/>
    <w:rsid w:val="006F018F"/>
    <w:rsid w:val="006F1D19"/>
    <w:rsid w:val="006F2036"/>
    <w:rsid w:val="006F21E3"/>
    <w:rsid w:val="00704E2B"/>
    <w:rsid w:val="007071AD"/>
    <w:rsid w:val="00707AD6"/>
    <w:rsid w:val="0071349C"/>
    <w:rsid w:val="0071760C"/>
    <w:rsid w:val="0072010D"/>
    <w:rsid w:val="007207AA"/>
    <w:rsid w:val="0072149A"/>
    <w:rsid w:val="00724B15"/>
    <w:rsid w:val="007274E0"/>
    <w:rsid w:val="0073503F"/>
    <w:rsid w:val="007362DF"/>
    <w:rsid w:val="0074362D"/>
    <w:rsid w:val="00744568"/>
    <w:rsid w:val="007465EE"/>
    <w:rsid w:val="00747EEE"/>
    <w:rsid w:val="00752438"/>
    <w:rsid w:val="00752770"/>
    <w:rsid w:val="007571D8"/>
    <w:rsid w:val="00761750"/>
    <w:rsid w:val="00764079"/>
    <w:rsid w:val="00764656"/>
    <w:rsid w:val="00766771"/>
    <w:rsid w:val="00774930"/>
    <w:rsid w:val="00775150"/>
    <w:rsid w:val="0078092A"/>
    <w:rsid w:val="00781502"/>
    <w:rsid w:val="007909A8"/>
    <w:rsid w:val="00790E12"/>
    <w:rsid w:val="00794E51"/>
    <w:rsid w:val="007957DA"/>
    <w:rsid w:val="007A226D"/>
    <w:rsid w:val="007A558C"/>
    <w:rsid w:val="007A6398"/>
    <w:rsid w:val="007A7FB1"/>
    <w:rsid w:val="007B4B33"/>
    <w:rsid w:val="007B642A"/>
    <w:rsid w:val="007C7C23"/>
    <w:rsid w:val="007D2963"/>
    <w:rsid w:val="007E22AD"/>
    <w:rsid w:val="007E267D"/>
    <w:rsid w:val="007E3A24"/>
    <w:rsid w:val="007F43EA"/>
    <w:rsid w:val="007F6908"/>
    <w:rsid w:val="007F6EF0"/>
    <w:rsid w:val="00804586"/>
    <w:rsid w:val="00805EFB"/>
    <w:rsid w:val="00812C4C"/>
    <w:rsid w:val="00820015"/>
    <w:rsid w:val="00835466"/>
    <w:rsid w:val="0083632C"/>
    <w:rsid w:val="00842DF7"/>
    <w:rsid w:val="008443BD"/>
    <w:rsid w:val="0084661C"/>
    <w:rsid w:val="008469CE"/>
    <w:rsid w:val="0085075F"/>
    <w:rsid w:val="008635CF"/>
    <w:rsid w:val="00863EEA"/>
    <w:rsid w:val="00872587"/>
    <w:rsid w:val="00877D1B"/>
    <w:rsid w:val="008937E2"/>
    <w:rsid w:val="008943EB"/>
    <w:rsid w:val="008962B8"/>
    <w:rsid w:val="008964EB"/>
    <w:rsid w:val="008A12C8"/>
    <w:rsid w:val="008A7098"/>
    <w:rsid w:val="008A78D0"/>
    <w:rsid w:val="008B19C9"/>
    <w:rsid w:val="008B2BD5"/>
    <w:rsid w:val="008B43E5"/>
    <w:rsid w:val="008B59FA"/>
    <w:rsid w:val="008C0315"/>
    <w:rsid w:val="008C0DC6"/>
    <w:rsid w:val="008D316E"/>
    <w:rsid w:val="008D346A"/>
    <w:rsid w:val="008D6D22"/>
    <w:rsid w:val="008E1172"/>
    <w:rsid w:val="008E25CF"/>
    <w:rsid w:val="008E284E"/>
    <w:rsid w:val="008E5728"/>
    <w:rsid w:val="008F1816"/>
    <w:rsid w:val="008F1BFE"/>
    <w:rsid w:val="008F5341"/>
    <w:rsid w:val="00905FA1"/>
    <w:rsid w:val="00906472"/>
    <w:rsid w:val="00912825"/>
    <w:rsid w:val="00912BDA"/>
    <w:rsid w:val="00912FDB"/>
    <w:rsid w:val="009130FA"/>
    <w:rsid w:val="00914EAE"/>
    <w:rsid w:val="00920DB7"/>
    <w:rsid w:val="00924D28"/>
    <w:rsid w:val="00926365"/>
    <w:rsid w:val="009304D7"/>
    <w:rsid w:val="00930613"/>
    <w:rsid w:val="009368E5"/>
    <w:rsid w:val="00937219"/>
    <w:rsid w:val="00942D08"/>
    <w:rsid w:val="00945E14"/>
    <w:rsid w:val="00961DB1"/>
    <w:rsid w:val="00962E1E"/>
    <w:rsid w:val="009631B5"/>
    <w:rsid w:val="00965263"/>
    <w:rsid w:val="00970F63"/>
    <w:rsid w:val="009749C6"/>
    <w:rsid w:val="0097695E"/>
    <w:rsid w:val="00977791"/>
    <w:rsid w:val="009832C9"/>
    <w:rsid w:val="009840CE"/>
    <w:rsid w:val="00984ECD"/>
    <w:rsid w:val="009856FE"/>
    <w:rsid w:val="00991804"/>
    <w:rsid w:val="009952A3"/>
    <w:rsid w:val="009964E6"/>
    <w:rsid w:val="00997843"/>
    <w:rsid w:val="009A1265"/>
    <w:rsid w:val="009B07B3"/>
    <w:rsid w:val="009B57BB"/>
    <w:rsid w:val="009B6471"/>
    <w:rsid w:val="009C2E4E"/>
    <w:rsid w:val="009C5C09"/>
    <w:rsid w:val="009D26D3"/>
    <w:rsid w:val="009D4E2D"/>
    <w:rsid w:val="009D513F"/>
    <w:rsid w:val="009D57DE"/>
    <w:rsid w:val="009D5B49"/>
    <w:rsid w:val="009E1321"/>
    <w:rsid w:val="009E1976"/>
    <w:rsid w:val="009E26B6"/>
    <w:rsid w:val="009E5A6A"/>
    <w:rsid w:val="009E6B26"/>
    <w:rsid w:val="009E7F1B"/>
    <w:rsid w:val="009F3623"/>
    <w:rsid w:val="009F47FF"/>
    <w:rsid w:val="009F59FE"/>
    <w:rsid w:val="009F64BB"/>
    <w:rsid w:val="00A04227"/>
    <w:rsid w:val="00A122B2"/>
    <w:rsid w:val="00A21205"/>
    <w:rsid w:val="00A218B6"/>
    <w:rsid w:val="00A225D4"/>
    <w:rsid w:val="00A227F3"/>
    <w:rsid w:val="00A23DA5"/>
    <w:rsid w:val="00A35688"/>
    <w:rsid w:val="00A35B5A"/>
    <w:rsid w:val="00A360D6"/>
    <w:rsid w:val="00A36547"/>
    <w:rsid w:val="00A404E5"/>
    <w:rsid w:val="00A40C2C"/>
    <w:rsid w:val="00A4327F"/>
    <w:rsid w:val="00A4579E"/>
    <w:rsid w:val="00A52420"/>
    <w:rsid w:val="00A53F63"/>
    <w:rsid w:val="00A5768B"/>
    <w:rsid w:val="00A66440"/>
    <w:rsid w:val="00A66EDC"/>
    <w:rsid w:val="00A67231"/>
    <w:rsid w:val="00A71348"/>
    <w:rsid w:val="00A80606"/>
    <w:rsid w:val="00A86379"/>
    <w:rsid w:val="00A86FB3"/>
    <w:rsid w:val="00A91134"/>
    <w:rsid w:val="00A946CD"/>
    <w:rsid w:val="00A94EAA"/>
    <w:rsid w:val="00A95D34"/>
    <w:rsid w:val="00A96F22"/>
    <w:rsid w:val="00AA5091"/>
    <w:rsid w:val="00AA76AA"/>
    <w:rsid w:val="00AB40D8"/>
    <w:rsid w:val="00AC1264"/>
    <w:rsid w:val="00AD7AFB"/>
    <w:rsid w:val="00AE020B"/>
    <w:rsid w:val="00AE129F"/>
    <w:rsid w:val="00AE17C5"/>
    <w:rsid w:val="00AE2B7F"/>
    <w:rsid w:val="00AE5BCB"/>
    <w:rsid w:val="00AF4AE2"/>
    <w:rsid w:val="00AF4EAA"/>
    <w:rsid w:val="00AF60D2"/>
    <w:rsid w:val="00AF650F"/>
    <w:rsid w:val="00B00184"/>
    <w:rsid w:val="00B018C6"/>
    <w:rsid w:val="00B01E62"/>
    <w:rsid w:val="00B06A60"/>
    <w:rsid w:val="00B25F09"/>
    <w:rsid w:val="00B277F2"/>
    <w:rsid w:val="00B326F7"/>
    <w:rsid w:val="00B32D5D"/>
    <w:rsid w:val="00B36519"/>
    <w:rsid w:val="00B424AD"/>
    <w:rsid w:val="00B5006B"/>
    <w:rsid w:val="00B51627"/>
    <w:rsid w:val="00B52C3D"/>
    <w:rsid w:val="00B53B2F"/>
    <w:rsid w:val="00B568C7"/>
    <w:rsid w:val="00B725BE"/>
    <w:rsid w:val="00B80E01"/>
    <w:rsid w:val="00B85A55"/>
    <w:rsid w:val="00B86A22"/>
    <w:rsid w:val="00B906C0"/>
    <w:rsid w:val="00B91A0F"/>
    <w:rsid w:val="00B92555"/>
    <w:rsid w:val="00B94E76"/>
    <w:rsid w:val="00B952D3"/>
    <w:rsid w:val="00B9559F"/>
    <w:rsid w:val="00BA1109"/>
    <w:rsid w:val="00BA1AED"/>
    <w:rsid w:val="00BA285F"/>
    <w:rsid w:val="00BA61F9"/>
    <w:rsid w:val="00BA686F"/>
    <w:rsid w:val="00BA6A02"/>
    <w:rsid w:val="00BA7D70"/>
    <w:rsid w:val="00BB2F55"/>
    <w:rsid w:val="00BB528D"/>
    <w:rsid w:val="00BB5799"/>
    <w:rsid w:val="00BB7973"/>
    <w:rsid w:val="00BB7A4C"/>
    <w:rsid w:val="00BB7BAF"/>
    <w:rsid w:val="00BC3BD9"/>
    <w:rsid w:val="00BC4932"/>
    <w:rsid w:val="00BC4CA2"/>
    <w:rsid w:val="00BC7122"/>
    <w:rsid w:val="00BC7972"/>
    <w:rsid w:val="00BD1378"/>
    <w:rsid w:val="00BD2226"/>
    <w:rsid w:val="00BE31C6"/>
    <w:rsid w:val="00BF0ECC"/>
    <w:rsid w:val="00C047DC"/>
    <w:rsid w:val="00C07A25"/>
    <w:rsid w:val="00C130AB"/>
    <w:rsid w:val="00C16E14"/>
    <w:rsid w:val="00C172EE"/>
    <w:rsid w:val="00C1790A"/>
    <w:rsid w:val="00C21C6E"/>
    <w:rsid w:val="00C234E8"/>
    <w:rsid w:val="00C32B7A"/>
    <w:rsid w:val="00C3578D"/>
    <w:rsid w:val="00C42ACC"/>
    <w:rsid w:val="00C44B2C"/>
    <w:rsid w:val="00C45064"/>
    <w:rsid w:val="00C450A2"/>
    <w:rsid w:val="00C458AB"/>
    <w:rsid w:val="00C4715B"/>
    <w:rsid w:val="00C50B1E"/>
    <w:rsid w:val="00C519EC"/>
    <w:rsid w:val="00C53A19"/>
    <w:rsid w:val="00C616F0"/>
    <w:rsid w:val="00C61A90"/>
    <w:rsid w:val="00C6386E"/>
    <w:rsid w:val="00C718E1"/>
    <w:rsid w:val="00C73E58"/>
    <w:rsid w:val="00C745F3"/>
    <w:rsid w:val="00C746B8"/>
    <w:rsid w:val="00C756D0"/>
    <w:rsid w:val="00C76FF2"/>
    <w:rsid w:val="00C8182D"/>
    <w:rsid w:val="00C83785"/>
    <w:rsid w:val="00C95FD8"/>
    <w:rsid w:val="00C972C3"/>
    <w:rsid w:val="00CA1F83"/>
    <w:rsid w:val="00CA240B"/>
    <w:rsid w:val="00CA2CFD"/>
    <w:rsid w:val="00CA3C43"/>
    <w:rsid w:val="00CA418A"/>
    <w:rsid w:val="00CA4975"/>
    <w:rsid w:val="00CB00B9"/>
    <w:rsid w:val="00CB1473"/>
    <w:rsid w:val="00CC1BE9"/>
    <w:rsid w:val="00CC2664"/>
    <w:rsid w:val="00CC73B9"/>
    <w:rsid w:val="00CD16EA"/>
    <w:rsid w:val="00CD34FF"/>
    <w:rsid w:val="00CD3BD4"/>
    <w:rsid w:val="00CD6026"/>
    <w:rsid w:val="00CD61FB"/>
    <w:rsid w:val="00CD6849"/>
    <w:rsid w:val="00CD7E20"/>
    <w:rsid w:val="00CE51F0"/>
    <w:rsid w:val="00CE5CCC"/>
    <w:rsid w:val="00CE5EEC"/>
    <w:rsid w:val="00CE64AF"/>
    <w:rsid w:val="00CF1CE9"/>
    <w:rsid w:val="00D07C87"/>
    <w:rsid w:val="00D1415E"/>
    <w:rsid w:val="00D2608B"/>
    <w:rsid w:val="00D261E9"/>
    <w:rsid w:val="00D27414"/>
    <w:rsid w:val="00D3175F"/>
    <w:rsid w:val="00D330B1"/>
    <w:rsid w:val="00D337CB"/>
    <w:rsid w:val="00D33981"/>
    <w:rsid w:val="00D36756"/>
    <w:rsid w:val="00D4178A"/>
    <w:rsid w:val="00D46773"/>
    <w:rsid w:val="00D53075"/>
    <w:rsid w:val="00D56626"/>
    <w:rsid w:val="00D65162"/>
    <w:rsid w:val="00D65E24"/>
    <w:rsid w:val="00D67243"/>
    <w:rsid w:val="00D67DE5"/>
    <w:rsid w:val="00D70469"/>
    <w:rsid w:val="00D717E8"/>
    <w:rsid w:val="00D71F6E"/>
    <w:rsid w:val="00D720E6"/>
    <w:rsid w:val="00D778B9"/>
    <w:rsid w:val="00D80CFC"/>
    <w:rsid w:val="00D858C4"/>
    <w:rsid w:val="00D86668"/>
    <w:rsid w:val="00D9744D"/>
    <w:rsid w:val="00DA6AB0"/>
    <w:rsid w:val="00DA77D5"/>
    <w:rsid w:val="00DB07B3"/>
    <w:rsid w:val="00DB5989"/>
    <w:rsid w:val="00DB72BE"/>
    <w:rsid w:val="00DC11C4"/>
    <w:rsid w:val="00DC1A21"/>
    <w:rsid w:val="00DC3A02"/>
    <w:rsid w:val="00DC4F91"/>
    <w:rsid w:val="00DC7051"/>
    <w:rsid w:val="00DD6915"/>
    <w:rsid w:val="00DD7029"/>
    <w:rsid w:val="00DE210B"/>
    <w:rsid w:val="00DF11D1"/>
    <w:rsid w:val="00DF257B"/>
    <w:rsid w:val="00DF4DA9"/>
    <w:rsid w:val="00DF7719"/>
    <w:rsid w:val="00E001DB"/>
    <w:rsid w:val="00E01DA2"/>
    <w:rsid w:val="00E0348C"/>
    <w:rsid w:val="00E2064B"/>
    <w:rsid w:val="00E20FE7"/>
    <w:rsid w:val="00E21504"/>
    <w:rsid w:val="00E22E05"/>
    <w:rsid w:val="00E24F45"/>
    <w:rsid w:val="00E263FA"/>
    <w:rsid w:val="00E32509"/>
    <w:rsid w:val="00E34DD9"/>
    <w:rsid w:val="00E366FD"/>
    <w:rsid w:val="00E43A50"/>
    <w:rsid w:val="00E44CAC"/>
    <w:rsid w:val="00E50A7A"/>
    <w:rsid w:val="00E53941"/>
    <w:rsid w:val="00E60B92"/>
    <w:rsid w:val="00E6224B"/>
    <w:rsid w:val="00E62E01"/>
    <w:rsid w:val="00E630D9"/>
    <w:rsid w:val="00E643C0"/>
    <w:rsid w:val="00E6463C"/>
    <w:rsid w:val="00E659C9"/>
    <w:rsid w:val="00E66629"/>
    <w:rsid w:val="00E7089A"/>
    <w:rsid w:val="00E72043"/>
    <w:rsid w:val="00E74CDF"/>
    <w:rsid w:val="00E74F9C"/>
    <w:rsid w:val="00E763C9"/>
    <w:rsid w:val="00E77EB0"/>
    <w:rsid w:val="00E81B00"/>
    <w:rsid w:val="00E81DC0"/>
    <w:rsid w:val="00E91A5F"/>
    <w:rsid w:val="00E9580A"/>
    <w:rsid w:val="00E96334"/>
    <w:rsid w:val="00E96E59"/>
    <w:rsid w:val="00E97DFD"/>
    <w:rsid w:val="00EA1D20"/>
    <w:rsid w:val="00EB499D"/>
    <w:rsid w:val="00EB5466"/>
    <w:rsid w:val="00EB5ED6"/>
    <w:rsid w:val="00EC032A"/>
    <w:rsid w:val="00EC6DDF"/>
    <w:rsid w:val="00EE163D"/>
    <w:rsid w:val="00EE26BF"/>
    <w:rsid w:val="00EE56DB"/>
    <w:rsid w:val="00EE5940"/>
    <w:rsid w:val="00EF2369"/>
    <w:rsid w:val="00EF2759"/>
    <w:rsid w:val="00EF3D5D"/>
    <w:rsid w:val="00EF5357"/>
    <w:rsid w:val="00EF6EC7"/>
    <w:rsid w:val="00F0518C"/>
    <w:rsid w:val="00F06795"/>
    <w:rsid w:val="00F103CD"/>
    <w:rsid w:val="00F10AE1"/>
    <w:rsid w:val="00F1204C"/>
    <w:rsid w:val="00F17F14"/>
    <w:rsid w:val="00F20C91"/>
    <w:rsid w:val="00F22C15"/>
    <w:rsid w:val="00F256F3"/>
    <w:rsid w:val="00F2E97E"/>
    <w:rsid w:val="00F349A9"/>
    <w:rsid w:val="00F353C1"/>
    <w:rsid w:val="00F35F7A"/>
    <w:rsid w:val="00F448B8"/>
    <w:rsid w:val="00F46308"/>
    <w:rsid w:val="00F513B1"/>
    <w:rsid w:val="00F53733"/>
    <w:rsid w:val="00F55BE7"/>
    <w:rsid w:val="00F567FD"/>
    <w:rsid w:val="00F56F93"/>
    <w:rsid w:val="00F57AA4"/>
    <w:rsid w:val="00F62BF1"/>
    <w:rsid w:val="00F66491"/>
    <w:rsid w:val="00F677BA"/>
    <w:rsid w:val="00F7191D"/>
    <w:rsid w:val="00F751C2"/>
    <w:rsid w:val="00F76842"/>
    <w:rsid w:val="00F7691B"/>
    <w:rsid w:val="00F80240"/>
    <w:rsid w:val="00F81F6A"/>
    <w:rsid w:val="00F87352"/>
    <w:rsid w:val="00F9040D"/>
    <w:rsid w:val="00F929AC"/>
    <w:rsid w:val="00F9426D"/>
    <w:rsid w:val="00FA064D"/>
    <w:rsid w:val="00FA3F58"/>
    <w:rsid w:val="00FB0204"/>
    <w:rsid w:val="00FB0C35"/>
    <w:rsid w:val="00FB17E2"/>
    <w:rsid w:val="00FB2FEF"/>
    <w:rsid w:val="00FB41DE"/>
    <w:rsid w:val="00FC12DE"/>
    <w:rsid w:val="00FC5C04"/>
    <w:rsid w:val="00FC6639"/>
    <w:rsid w:val="00FD1A4C"/>
    <w:rsid w:val="00FD33FE"/>
    <w:rsid w:val="00FD6102"/>
    <w:rsid w:val="00FD6FE3"/>
    <w:rsid w:val="00FE0C0F"/>
    <w:rsid w:val="00FE2778"/>
    <w:rsid w:val="00FE2822"/>
    <w:rsid w:val="00FE79EC"/>
    <w:rsid w:val="00FF1F80"/>
    <w:rsid w:val="00FF2382"/>
    <w:rsid w:val="00FF3326"/>
    <w:rsid w:val="00FF349F"/>
    <w:rsid w:val="186F5943"/>
    <w:rsid w:val="1ACC5247"/>
    <w:rsid w:val="2AE2A04C"/>
    <w:rsid w:val="3CC94CAE"/>
    <w:rsid w:val="4363366A"/>
    <w:rsid w:val="566FDA6D"/>
    <w:rsid w:val="70673ABC"/>
    <w:rsid w:val="74EADBBC"/>
    <w:rsid w:val="7C1E5200"/>
    <w:rsid w:val="7F7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F051C9"/>
  <w15:docId w15:val="{61FF1BAD-5AE6-4A76-BA0C-8B88A4C3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11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79"/>
    <w:lsdException w:name="footer" w:uiPriority="79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rsid w:val="00F349A9"/>
    <w:rPr>
      <w:noProof/>
      <w:sz w:val="20"/>
    </w:rPr>
  </w:style>
  <w:style w:type="paragraph" w:styleId="Otsikko1">
    <w:name w:val="heading 1"/>
    <w:next w:val="Leipteksti"/>
    <w:link w:val="Otsikko1Char"/>
    <w:uiPriority w:val="9"/>
    <w:qFormat/>
    <w:rsid w:val="00F349A9"/>
    <w:pPr>
      <w:keepNext/>
      <w:spacing w:after="220"/>
      <w:outlineLvl w:val="0"/>
    </w:pPr>
    <w:rPr>
      <w:rFonts w:asciiTheme="majorHAnsi" w:eastAsiaTheme="majorEastAsia" w:hAnsiTheme="majorHAnsi" w:cstheme="majorBidi"/>
      <w:bCs/>
      <w:noProof/>
      <w:sz w:val="32"/>
      <w:szCs w:val="28"/>
    </w:rPr>
  </w:style>
  <w:style w:type="paragraph" w:styleId="Otsikko2">
    <w:name w:val="heading 2"/>
    <w:next w:val="Leipteksti"/>
    <w:link w:val="Otsikko2Char"/>
    <w:uiPriority w:val="10"/>
    <w:qFormat/>
    <w:rsid w:val="00F349A9"/>
    <w:pPr>
      <w:keepNext/>
      <w:spacing w:after="220"/>
      <w:outlineLvl w:val="1"/>
    </w:pPr>
    <w:rPr>
      <w:rFonts w:asciiTheme="majorHAnsi" w:eastAsiaTheme="majorEastAsia" w:hAnsiTheme="majorHAnsi" w:cstheme="majorBidi"/>
      <w:bCs/>
      <w:noProof/>
      <w:sz w:val="28"/>
      <w:szCs w:val="26"/>
    </w:rPr>
  </w:style>
  <w:style w:type="paragraph" w:styleId="Otsikko3">
    <w:name w:val="heading 3"/>
    <w:next w:val="Leipteksti"/>
    <w:link w:val="Otsikko3Char"/>
    <w:uiPriority w:val="11"/>
    <w:qFormat/>
    <w:rsid w:val="00F349A9"/>
    <w:pPr>
      <w:keepNext/>
      <w:spacing w:after="220"/>
      <w:outlineLvl w:val="2"/>
    </w:pPr>
    <w:rPr>
      <w:rFonts w:asciiTheme="majorHAnsi" w:eastAsiaTheme="majorEastAsia" w:hAnsiTheme="majorHAnsi" w:cstheme="majorBidi"/>
      <w:bCs/>
      <w:noProof/>
      <w:sz w:val="24"/>
    </w:rPr>
  </w:style>
  <w:style w:type="paragraph" w:styleId="Otsikko4">
    <w:name w:val="heading 4"/>
    <w:next w:val="Leipteksti"/>
    <w:link w:val="Otsikko4Char"/>
    <w:uiPriority w:val="12"/>
    <w:qFormat/>
    <w:rsid w:val="00F349A9"/>
    <w:pPr>
      <w:keepNext/>
      <w:spacing w:after="220"/>
      <w:outlineLvl w:val="3"/>
    </w:pPr>
    <w:rPr>
      <w:rFonts w:asciiTheme="majorHAnsi" w:eastAsiaTheme="majorEastAsia" w:hAnsiTheme="majorHAnsi" w:cstheme="majorBidi"/>
      <w:bCs/>
      <w:iCs/>
      <w:noProof/>
    </w:rPr>
  </w:style>
  <w:style w:type="paragraph" w:styleId="Otsikko5">
    <w:name w:val="heading 5"/>
    <w:basedOn w:val="Normaali"/>
    <w:next w:val="Leipteksti"/>
    <w:link w:val="Otsikko5Char"/>
    <w:uiPriority w:val="13"/>
    <w:rsid w:val="000643DE"/>
    <w:pPr>
      <w:keepNext/>
      <w:numPr>
        <w:ilvl w:val="4"/>
        <w:numId w:val="3"/>
      </w:numPr>
      <w:spacing w:after="220"/>
      <w:outlineLvl w:val="4"/>
    </w:pPr>
    <w:rPr>
      <w:rFonts w:asciiTheme="majorHAnsi" w:eastAsiaTheme="majorEastAsia" w:hAnsiTheme="majorHAnsi" w:cstheme="majorBidi"/>
    </w:rPr>
  </w:style>
  <w:style w:type="paragraph" w:styleId="Otsikko6">
    <w:name w:val="heading 6"/>
    <w:basedOn w:val="Normaali"/>
    <w:next w:val="Leipteksti"/>
    <w:link w:val="Otsikko6Char"/>
    <w:uiPriority w:val="13"/>
    <w:rsid w:val="000643DE"/>
    <w:pPr>
      <w:keepNext/>
      <w:numPr>
        <w:ilvl w:val="5"/>
        <w:numId w:val="3"/>
      </w:numPr>
      <w:spacing w:after="220"/>
      <w:outlineLvl w:val="5"/>
    </w:pPr>
    <w:rPr>
      <w:rFonts w:asciiTheme="majorHAnsi" w:eastAsiaTheme="majorEastAsia" w:hAnsiTheme="majorHAnsi" w:cstheme="majorBidi"/>
      <w:iCs/>
    </w:rPr>
  </w:style>
  <w:style w:type="paragraph" w:styleId="Otsikko7">
    <w:name w:val="heading 7"/>
    <w:basedOn w:val="Normaali"/>
    <w:next w:val="Leipteksti"/>
    <w:link w:val="Otsikko7Char"/>
    <w:uiPriority w:val="14"/>
    <w:rsid w:val="000643DE"/>
    <w:pPr>
      <w:keepNext/>
      <w:numPr>
        <w:ilvl w:val="6"/>
        <w:numId w:val="3"/>
      </w:numPr>
      <w:spacing w:after="220"/>
      <w:outlineLvl w:val="6"/>
    </w:pPr>
    <w:rPr>
      <w:rFonts w:asciiTheme="majorHAnsi" w:eastAsiaTheme="majorEastAsia" w:hAnsiTheme="majorHAnsi" w:cstheme="majorBidi"/>
      <w:iCs/>
    </w:rPr>
  </w:style>
  <w:style w:type="paragraph" w:styleId="Otsikko8">
    <w:name w:val="heading 8"/>
    <w:basedOn w:val="Normaali"/>
    <w:next w:val="Leipteksti"/>
    <w:link w:val="Otsikko8Char"/>
    <w:uiPriority w:val="14"/>
    <w:rsid w:val="000643DE"/>
    <w:pPr>
      <w:keepNext/>
      <w:numPr>
        <w:ilvl w:val="7"/>
        <w:numId w:val="3"/>
      </w:numPr>
      <w:spacing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Otsikko9">
    <w:name w:val="heading 9"/>
    <w:basedOn w:val="Normaali"/>
    <w:next w:val="Leipteksti"/>
    <w:link w:val="Otsikko9Char"/>
    <w:uiPriority w:val="14"/>
    <w:rsid w:val="000643DE"/>
    <w:pPr>
      <w:keepNext/>
      <w:spacing w:after="22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link w:val="LeiptekstiChar"/>
    <w:uiPriority w:val="1"/>
    <w:qFormat/>
    <w:rsid w:val="00EE56DB"/>
    <w:pPr>
      <w:spacing w:after="400" w:line="360" w:lineRule="auto"/>
      <w:ind w:left="1418"/>
    </w:pPr>
    <w:rPr>
      <w:noProof/>
      <w:sz w:val="20"/>
    </w:rPr>
  </w:style>
  <w:style w:type="character" w:customStyle="1" w:styleId="LeiptekstiChar">
    <w:name w:val="Leipäteksti Char"/>
    <w:basedOn w:val="Kappaleenoletusfontti"/>
    <w:link w:val="Leipteksti"/>
    <w:uiPriority w:val="1"/>
    <w:rsid w:val="00EE56DB"/>
    <w:rPr>
      <w:noProof/>
      <w:sz w:val="20"/>
    </w:rPr>
  </w:style>
  <w:style w:type="paragraph" w:styleId="Eivli">
    <w:name w:val="No Spacing"/>
    <w:uiPriority w:val="2"/>
    <w:rsid w:val="000E2410"/>
    <w:pPr>
      <w:ind w:left="2608"/>
      <w:contextualSpacing/>
    </w:pPr>
    <w:rPr>
      <w:sz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F349A9"/>
    <w:rPr>
      <w:rFonts w:asciiTheme="majorHAnsi" w:eastAsiaTheme="majorEastAsia" w:hAnsiTheme="majorHAnsi" w:cstheme="majorBidi"/>
      <w:bCs/>
      <w:noProof/>
      <w:sz w:val="32"/>
      <w:szCs w:val="28"/>
    </w:rPr>
  </w:style>
  <w:style w:type="character" w:customStyle="1" w:styleId="Otsikko2Char">
    <w:name w:val="Otsikko 2 Char"/>
    <w:basedOn w:val="Kappaleenoletusfontti"/>
    <w:link w:val="Otsikko2"/>
    <w:uiPriority w:val="10"/>
    <w:rsid w:val="00F349A9"/>
    <w:rPr>
      <w:rFonts w:asciiTheme="majorHAnsi" w:eastAsiaTheme="majorEastAsia" w:hAnsiTheme="majorHAnsi" w:cstheme="majorBidi"/>
      <w:bCs/>
      <w:noProof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11"/>
    <w:rsid w:val="00F349A9"/>
    <w:rPr>
      <w:rFonts w:asciiTheme="majorHAnsi" w:eastAsiaTheme="majorEastAsia" w:hAnsiTheme="majorHAnsi" w:cstheme="majorBidi"/>
      <w:bCs/>
      <w:noProof/>
      <w:sz w:val="24"/>
    </w:rPr>
  </w:style>
  <w:style w:type="character" w:customStyle="1" w:styleId="Otsikko4Char">
    <w:name w:val="Otsikko 4 Char"/>
    <w:basedOn w:val="Kappaleenoletusfontti"/>
    <w:link w:val="Otsikko4"/>
    <w:uiPriority w:val="12"/>
    <w:rsid w:val="00F349A9"/>
    <w:rPr>
      <w:rFonts w:asciiTheme="majorHAnsi" w:eastAsiaTheme="majorEastAsia" w:hAnsiTheme="majorHAnsi" w:cstheme="majorBidi"/>
      <w:bCs/>
      <w:iCs/>
      <w:noProof/>
    </w:rPr>
  </w:style>
  <w:style w:type="character" w:customStyle="1" w:styleId="Otsikko5Char">
    <w:name w:val="Otsikko 5 Char"/>
    <w:basedOn w:val="Kappaleenoletusfontti"/>
    <w:link w:val="Otsikko5"/>
    <w:uiPriority w:val="13"/>
    <w:rsid w:val="00F349A9"/>
    <w:rPr>
      <w:rFonts w:asciiTheme="majorHAnsi" w:eastAsiaTheme="majorEastAsia" w:hAnsiTheme="majorHAnsi" w:cstheme="majorBidi"/>
      <w:noProof/>
      <w:sz w:val="20"/>
    </w:rPr>
  </w:style>
  <w:style w:type="character" w:customStyle="1" w:styleId="Otsikko6Char">
    <w:name w:val="Otsikko 6 Char"/>
    <w:basedOn w:val="Kappaleenoletusfontti"/>
    <w:link w:val="Otsikko6"/>
    <w:uiPriority w:val="13"/>
    <w:rsid w:val="00F349A9"/>
    <w:rPr>
      <w:rFonts w:asciiTheme="majorHAnsi" w:eastAsiaTheme="majorEastAsia" w:hAnsiTheme="majorHAnsi" w:cstheme="majorBidi"/>
      <w:iCs/>
      <w:noProof/>
      <w:sz w:val="20"/>
    </w:rPr>
  </w:style>
  <w:style w:type="character" w:customStyle="1" w:styleId="Otsikko7Char">
    <w:name w:val="Otsikko 7 Char"/>
    <w:basedOn w:val="Kappaleenoletusfontti"/>
    <w:link w:val="Otsikko7"/>
    <w:uiPriority w:val="14"/>
    <w:rsid w:val="00F349A9"/>
    <w:rPr>
      <w:rFonts w:asciiTheme="majorHAnsi" w:eastAsiaTheme="majorEastAsia" w:hAnsiTheme="majorHAnsi" w:cstheme="majorBidi"/>
      <w:iCs/>
      <w:noProof/>
      <w:sz w:val="20"/>
    </w:rPr>
  </w:style>
  <w:style w:type="character" w:customStyle="1" w:styleId="Otsikko8Char">
    <w:name w:val="Otsikko 8 Char"/>
    <w:basedOn w:val="Kappaleenoletusfontti"/>
    <w:link w:val="Otsikko8"/>
    <w:uiPriority w:val="14"/>
    <w:rsid w:val="00F349A9"/>
    <w:rPr>
      <w:rFonts w:asciiTheme="majorHAnsi" w:eastAsiaTheme="majorEastAsia" w:hAnsiTheme="majorHAnsi" w:cstheme="majorBidi"/>
      <w:noProof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14"/>
    <w:rsid w:val="00F349A9"/>
    <w:rPr>
      <w:rFonts w:asciiTheme="majorHAnsi" w:eastAsiaTheme="majorEastAsia" w:hAnsiTheme="majorHAnsi" w:cstheme="majorBidi"/>
      <w:iCs/>
      <w:noProof/>
      <w:sz w:val="20"/>
      <w:szCs w:val="20"/>
    </w:rPr>
  </w:style>
  <w:style w:type="numbering" w:customStyle="1" w:styleId="Luettelomerkit">
    <w:name w:val="Luettelomerkit"/>
    <w:uiPriority w:val="99"/>
    <w:rsid w:val="001E3BDB"/>
    <w:pPr>
      <w:numPr>
        <w:numId w:val="1"/>
      </w:numPr>
    </w:pPr>
  </w:style>
  <w:style w:type="paragraph" w:styleId="Alaotsikko">
    <w:name w:val="Subtitle"/>
    <w:basedOn w:val="Normaali"/>
    <w:next w:val="Leipteksti"/>
    <w:link w:val="AlaotsikkoChar"/>
    <w:uiPriority w:val="14"/>
    <w:rsid w:val="008943EB"/>
    <w:pPr>
      <w:keepNext/>
      <w:numPr>
        <w:ilvl w:val="1"/>
      </w:numPr>
      <w:spacing w:after="220"/>
    </w:pPr>
    <w:rPr>
      <w:rFonts w:asciiTheme="majorHAnsi" w:eastAsiaTheme="majorEastAsia" w:hAnsiTheme="majorHAnsi" w:cstheme="majorHAnsi"/>
      <w:iCs/>
      <w:sz w:val="30"/>
      <w:szCs w:val="24"/>
    </w:rPr>
  </w:style>
  <w:style w:type="paragraph" w:styleId="Merkittyluettelo">
    <w:name w:val="List Bullet"/>
    <w:basedOn w:val="Normaali"/>
    <w:uiPriority w:val="12"/>
    <w:qFormat/>
    <w:rsid w:val="008C0315"/>
    <w:pPr>
      <w:numPr>
        <w:numId w:val="4"/>
      </w:numPr>
      <w:spacing w:after="440" w:line="360" w:lineRule="auto"/>
      <w:contextualSpacing/>
    </w:pPr>
  </w:style>
  <w:style w:type="paragraph" w:styleId="Numeroituluettelo">
    <w:name w:val="List Number"/>
    <w:basedOn w:val="Normaali"/>
    <w:uiPriority w:val="12"/>
    <w:qFormat/>
    <w:rsid w:val="00F349A9"/>
    <w:pPr>
      <w:numPr>
        <w:ilvl w:val="8"/>
        <w:numId w:val="3"/>
      </w:numPr>
      <w:spacing w:after="440" w:line="360" w:lineRule="auto"/>
      <w:ind w:left="2155"/>
      <w:contextualSpacing/>
    </w:pPr>
  </w:style>
  <w:style w:type="paragraph" w:styleId="Otsikko">
    <w:name w:val="Title"/>
    <w:basedOn w:val="Normaali"/>
    <w:next w:val="Leipteksti"/>
    <w:link w:val="OtsikkoChar"/>
    <w:uiPriority w:val="14"/>
    <w:rsid w:val="000643DE"/>
    <w:pPr>
      <w:keepNext/>
      <w:spacing w:after="220"/>
      <w:contextualSpacing/>
    </w:pPr>
    <w:rPr>
      <w:rFonts w:asciiTheme="majorHAnsi" w:eastAsiaTheme="majorEastAsia" w:hAnsiTheme="majorHAnsi" w:cstheme="majorHAnsi"/>
      <w:sz w:val="36"/>
      <w:szCs w:val="52"/>
    </w:rPr>
  </w:style>
  <w:style w:type="character" w:customStyle="1" w:styleId="OtsikkoChar">
    <w:name w:val="Otsikko Char"/>
    <w:basedOn w:val="Kappaleenoletusfontti"/>
    <w:link w:val="Otsikko"/>
    <w:uiPriority w:val="14"/>
    <w:rsid w:val="00F349A9"/>
    <w:rPr>
      <w:rFonts w:asciiTheme="majorHAnsi" w:eastAsiaTheme="majorEastAsia" w:hAnsiTheme="majorHAnsi" w:cstheme="majorHAnsi"/>
      <w:noProof/>
      <w:sz w:val="36"/>
      <w:szCs w:val="52"/>
    </w:rPr>
  </w:style>
  <w:style w:type="paragraph" w:styleId="Yltunniste">
    <w:name w:val="header"/>
    <w:basedOn w:val="Normaali"/>
    <w:link w:val="YltunnisteChar"/>
    <w:uiPriority w:val="79"/>
    <w:rsid w:val="00F53733"/>
    <w:rPr>
      <w:rFonts w:asciiTheme="majorHAnsi" w:hAnsiTheme="majorHAnsi"/>
      <w:color w:val="4C4D4C" w:themeColor="text1"/>
    </w:rPr>
  </w:style>
  <w:style w:type="character" w:customStyle="1" w:styleId="YltunnisteChar">
    <w:name w:val="Ylätunniste Char"/>
    <w:basedOn w:val="Kappaleenoletusfontti"/>
    <w:link w:val="Yltunniste"/>
    <w:uiPriority w:val="79"/>
    <w:rsid w:val="00F53733"/>
    <w:rPr>
      <w:rFonts w:asciiTheme="majorHAnsi" w:hAnsiTheme="majorHAnsi"/>
      <w:noProof/>
      <w:color w:val="4C4D4C" w:themeColor="text1"/>
      <w:sz w:val="20"/>
    </w:rPr>
  </w:style>
  <w:style w:type="paragraph" w:styleId="Alatunniste">
    <w:name w:val="footer"/>
    <w:basedOn w:val="Normaali"/>
    <w:link w:val="AlatunnisteChar"/>
    <w:uiPriority w:val="79"/>
    <w:rsid w:val="00686EAE"/>
    <w:rPr>
      <w:rFonts w:asciiTheme="majorHAnsi" w:hAnsiTheme="majorHAnsi"/>
      <w:color w:val="4C4D4C" w:themeColor="text1"/>
      <w:sz w:val="16"/>
    </w:rPr>
  </w:style>
  <w:style w:type="character" w:customStyle="1" w:styleId="AlatunnisteChar">
    <w:name w:val="Alatunniste Char"/>
    <w:basedOn w:val="Kappaleenoletusfontti"/>
    <w:link w:val="Alatunniste"/>
    <w:uiPriority w:val="79"/>
    <w:rsid w:val="00686EAE"/>
    <w:rPr>
      <w:rFonts w:asciiTheme="majorHAnsi" w:hAnsiTheme="majorHAnsi"/>
      <w:noProof/>
      <w:color w:val="4C4D4C" w:themeColor="text1"/>
      <w:sz w:val="16"/>
    </w:rPr>
  </w:style>
  <w:style w:type="paragraph" w:styleId="Sisluet3">
    <w:name w:val="toc 3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933" w:hanging="799"/>
    </w:pPr>
    <w:rPr>
      <w:rFonts w:asciiTheme="majorHAnsi" w:hAnsiTheme="majorHAnsi"/>
    </w:rPr>
  </w:style>
  <w:style w:type="table" w:styleId="TaulukkoRuudukko">
    <w:name w:val="Table Grid"/>
    <w:basedOn w:val="Normaalitaulukko"/>
    <w:uiPriority w:val="59"/>
    <w:rsid w:val="00661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reunaviivaa">
    <w:name w:val="Ei reunaviivaa"/>
    <w:basedOn w:val="Normaalitaulukko"/>
    <w:uiPriority w:val="99"/>
    <w:rsid w:val="008C0DC6"/>
    <w:tblPr>
      <w:tblCellMar>
        <w:left w:w="0" w:type="dxa"/>
        <w:right w:w="0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F1204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1204C"/>
    <w:rPr>
      <w:rFonts w:ascii="Tahoma" w:hAnsi="Tahoma" w:cs="Tahoma"/>
      <w:sz w:val="16"/>
      <w:szCs w:val="16"/>
    </w:rPr>
  </w:style>
  <w:style w:type="character" w:styleId="Paikkamerkkiteksti">
    <w:name w:val="Placeholder Text"/>
    <w:basedOn w:val="Kappaleenoletusfontti"/>
    <w:uiPriority w:val="99"/>
    <w:rsid w:val="00F10AE1"/>
    <w:rPr>
      <w:color w:val="auto"/>
    </w:rPr>
  </w:style>
  <w:style w:type="paragraph" w:styleId="Sisllysluettelonotsikko">
    <w:name w:val="TOC Heading"/>
    <w:basedOn w:val="Otsikko"/>
    <w:next w:val="Normaali"/>
    <w:uiPriority w:val="39"/>
    <w:qFormat/>
    <w:rsid w:val="00E81B00"/>
    <w:pPr>
      <w:keepLines/>
    </w:pPr>
    <w:rPr>
      <w:rFonts w:cstheme="majorBidi"/>
      <w:bCs/>
      <w:szCs w:val="28"/>
    </w:rPr>
  </w:style>
  <w:style w:type="numbering" w:customStyle="1" w:styleId="Otsikkonumerointi">
    <w:name w:val="Otsikkonumerointi"/>
    <w:uiPriority w:val="99"/>
    <w:rsid w:val="004E7D9A"/>
    <w:pPr>
      <w:numPr>
        <w:numId w:val="2"/>
      </w:numPr>
    </w:pPr>
  </w:style>
  <w:style w:type="character" w:customStyle="1" w:styleId="AlaotsikkoChar">
    <w:name w:val="Alaotsikko Char"/>
    <w:basedOn w:val="Kappaleenoletusfontti"/>
    <w:link w:val="Alaotsikko"/>
    <w:uiPriority w:val="14"/>
    <w:rsid w:val="00F349A9"/>
    <w:rPr>
      <w:rFonts w:asciiTheme="majorHAnsi" w:eastAsiaTheme="majorEastAsia" w:hAnsiTheme="majorHAnsi" w:cstheme="majorHAnsi"/>
      <w:iCs/>
      <w:noProof/>
      <w:sz w:val="30"/>
      <w:szCs w:val="24"/>
    </w:rPr>
  </w:style>
  <w:style w:type="paragraph" w:customStyle="1" w:styleId="Sivuotsikko">
    <w:name w:val="Sivuotsikko"/>
    <w:basedOn w:val="Leipteksti"/>
    <w:next w:val="Leipteksti"/>
    <w:uiPriority w:val="14"/>
    <w:rsid w:val="009F59FE"/>
    <w:pPr>
      <w:keepNext/>
      <w:ind w:hanging="2608"/>
    </w:pPr>
  </w:style>
  <w:style w:type="paragraph" w:customStyle="1" w:styleId="Ohjeteksti">
    <w:name w:val="Ohjeteksti"/>
    <w:basedOn w:val="Leipteksti"/>
    <w:next w:val="Leipteksti"/>
    <w:rsid w:val="009F59F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</w:pPr>
    <w:rPr>
      <w:color w:val="0000FF"/>
    </w:rPr>
  </w:style>
  <w:style w:type="paragraph" w:styleId="Kuvaotsikko">
    <w:name w:val="caption"/>
    <w:basedOn w:val="Leipteksti"/>
    <w:next w:val="Leipteksti"/>
    <w:uiPriority w:val="35"/>
    <w:rsid w:val="00145B24"/>
    <w:pPr>
      <w:spacing w:before="120" w:after="120"/>
    </w:pPr>
    <w:rPr>
      <w:bCs/>
      <w:i/>
      <w:sz w:val="18"/>
      <w:szCs w:val="18"/>
    </w:rPr>
  </w:style>
  <w:style w:type="paragraph" w:styleId="Sisluet1">
    <w:name w:val="toc 1"/>
    <w:basedOn w:val="Normaali"/>
    <w:next w:val="Normaali"/>
    <w:autoRedefine/>
    <w:uiPriority w:val="39"/>
    <w:rsid w:val="00494A9A"/>
    <w:pPr>
      <w:tabs>
        <w:tab w:val="right" w:leader="dot" w:pos="9639"/>
      </w:tabs>
      <w:spacing w:before="240" w:after="240"/>
      <w:ind w:left="357" w:hanging="357"/>
    </w:pPr>
    <w:rPr>
      <w:rFonts w:asciiTheme="majorHAnsi" w:hAnsiTheme="majorHAnsi"/>
    </w:rPr>
  </w:style>
  <w:style w:type="paragraph" w:styleId="Sisluet2">
    <w:name w:val="toc 2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1145" w:hanging="578"/>
    </w:pPr>
    <w:rPr>
      <w:rFonts w:asciiTheme="majorHAnsi" w:hAnsiTheme="majorHAnsi"/>
    </w:rPr>
  </w:style>
  <w:style w:type="character" w:styleId="Hyperlinkki">
    <w:name w:val="Hyperlink"/>
    <w:basedOn w:val="Kappaleenoletusfontti"/>
    <w:uiPriority w:val="99"/>
    <w:unhideWhenUsed/>
    <w:rsid w:val="00681851"/>
    <w:rPr>
      <w:color w:val="004B78" w:themeColor="accent1" w:themeShade="BF"/>
      <w:u w:val="single"/>
    </w:rPr>
  </w:style>
  <w:style w:type="paragraph" w:styleId="Sisluet4">
    <w:name w:val="toc 4"/>
    <w:basedOn w:val="Normaali"/>
    <w:next w:val="Normaali"/>
    <w:autoRedefine/>
    <w:uiPriority w:val="39"/>
    <w:rsid w:val="00E81B00"/>
    <w:pPr>
      <w:tabs>
        <w:tab w:val="right" w:leader="dot" w:pos="9628"/>
      </w:tabs>
      <w:spacing w:before="240" w:after="240"/>
      <w:ind w:left="2722" w:hanging="1021"/>
    </w:pPr>
    <w:rPr>
      <w:rFonts w:asciiTheme="majorHAnsi" w:hAnsiTheme="majorHAnsi"/>
    </w:rPr>
  </w:style>
  <w:style w:type="paragraph" w:styleId="Sisluet5">
    <w:name w:val="toc 5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4786" w:hanging="1242"/>
    </w:pPr>
  </w:style>
  <w:style w:type="paragraph" w:styleId="Sisluet6">
    <w:name w:val="toc 6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007" w:hanging="1463"/>
    </w:pPr>
  </w:style>
  <w:style w:type="paragraph" w:styleId="Sisluet7">
    <w:name w:val="toc 7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228" w:hanging="1684"/>
    </w:pPr>
  </w:style>
  <w:style w:type="paragraph" w:styleId="Sisluet8">
    <w:name w:val="toc 8"/>
    <w:basedOn w:val="Normaali"/>
    <w:next w:val="Normaali"/>
    <w:autoRedefine/>
    <w:uiPriority w:val="39"/>
    <w:rsid w:val="006F2036"/>
    <w:pPr>
      <w:tabs>
        <w:tab w:val="right" w:leader="dot" w:pos="9628"/>
      </w:tabs>
      <w:spacing w:before="240" w:after="240"/>
      <w:ind w:left="5449" w:hanging="1905"/>
    </w:pPr>
  </w:style>
  <w:style w:type="character" w:styleId="AvattuHyperlinkki">
    <w:name w:val="FollowedHyperlink"/>
    <w:basedOn w:val="Kappaleenoletusfontti"/>
    <w:uiPriority w:val="99"/>
    <w:semiHidden/>
    <w:unhideWhenUsed/>
    <w:rsid w:val="00EE56DB"/>
    <w:rPr>
      <w:color w:val="513B97" w:themeColor="accent5" w:themeShade="BF"/>
      <w:u w:val="single"/>
    </w:rPr>
  </w:style>
  <w:style w:type="table" w:customStyle="1" w:styleId="TableGrid">
    <w:name w:val="TableGrid"/>
    <w:rsid w:val="003A292E"/>
    <w:rPr>
      <w:rFonts w:eastAsiaTheme="minorEastAsia" w:cstheme="minorBidi"/>
      <w:lang w:eastAsia="fi-F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uettelokappale">
    <w:name w:val="List Paragraph"/>
    <w:basedOn w:val="Normaali"/>
    <w:uiPriority w:val="34"/>
    <w:semiHidden/>
    <w:qFormat/>
    <w:rsid w:val="001B7D9D"/>
    <w:pPr>
      <w:ind w:left="720"/>
      <w:contextualSpacing/>
    </w:pPr>
  </w:style>
  <w:style w:type="character" w:styleId="Kommentinviite">
    <w:name w:val="annotation reference"/>
    <w:basedOn w:val="Kappaleenoletusfontti"/>
    <w:uiPriority w:val="99"/>
    <w:semiHidden/>
    <w:unhideWhenUsed/>
    <w:rsid w:val="008D346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8D346A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8D346A"/>
    <w:rPr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8D346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8D346A"/>
    <w:rPr>
      <w:b/>
      <w:bCs/>
      <w:noProof/>
      <w:sz w:val="20"/>
      <w:szCs w:val="20"/>
    </w:rPr>
  </w:style>
  <w:style w:type="paragraph" w:styleId="Muutos">
    <w:name w:val="Revision"/>
    <w:hidden/>
    <w:uiPriority w:val="99"/>
    <w:semiHidden/>
    <w:rsid w:val="00B952D3"/>
    <w:rPr>
      <w:noProof/>
      <w:sz w:val="20"/>
    </w:rPr>
  </w:style>
  <w:style w:type="character" w:styleId="Ratkaisematonmaininta">
    <w:name w:val="Unresolved Mention"/>
    <w:basedOn w:val="Kappaleenoletusfontti"/>
    <w:uiPriority w:val="99"/>
    <w:semiHidden/>
    <w:unhideWhenUsed/>
    <w:rsid w:val="0038338E"/>
    <w:rPr>
      <w:color w:val="605E5C"/>
      <w:shd w:val="clear" w:color="auto" w:fill="E1DFDD"/>
    </w:rPr>
  </w:style>
  <w:style w:type="paragraph" w:customStyle="1" w:styleId="commentcontentpara">
    <w:name w:val="commentcontentpara"/>
    <w:basedOn w:val="Normaali"/>
    <w:rsid w:val="003F03CD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fi-FI"/>
    </w:rPr>
  </w:style>
  <w:style w:type="table" w:styleId="Vaalearuudukkotaulukko1">
    <w:name w:val="Grid Table 1 Light"/>
    <w:basedOn w:val="Normaalitaulukko"/>
    <w:uiPriority w:val="46"/>
    <w:rsid w:val="00651CD9"/>
    <w:tblPr>
      <w:tblStyleRowBandSize w:val="1"/>
      <w:tblStyleColBandSize w:val="1"/>
      <w:tblBorders>
        <w:top w:val="single" w:sz="4" w:space="0" w:color="B7B8B7" w:themeColor="text1" w:themeTint="66"/>
        <w:left w:val="single" w:sz="4" w:space="0" w:color="B7B8B7" w:themeColor="text1" w:themeTint="66"/>
        <w:bottom w:val="single" w:sz="4" w:space="0" w:color="B7B8B7" w:themeColor="text1" w:themeTint="66"/>
        <w:right w:val="single" w:sz="4" w:space="0" w:color="B7B8B7" w:themeColor="text1" w:themeTint="66"/>
        <w:insideH w:val="single" w:sz="4" w:space="0" w:color="B7B8B7" w:themeColor="text1" w:themeTint="66"/>
        <w:insideV w:val="single" w:sz="4" w:space="0" w:color="B7B8B7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9493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9493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1555">
          <w:marLeft w:val="169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22867">
          <w:marLeft w:val="1699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454OOG\Documents\Mukautetut%20Office-mallit\Kanta%20lyhyt%20asiakir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695CC6B7CF41CCAA5EDE77546888F6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F6F9EABE-BE8C-4398-893F-91C1DE8CEBCA}"/>
      </w:docPartPr>
      <w:docPartBody>
        <w:p w:rsidR="00130972" w:rsidRDefault="008B46B2" w:rsidP="008B46B2">
          <w:pPr>
            <w:pStyle w:val="31695CC6B7CF41CCAA5EDE77546888F6"/>
          </w:pPr>
          <w:r w:rsidRPr="005B3838">
            <w:rPr>
              <w:rStyle w:val="Paikkamerkkiteksti"/>
              <w:sz w:val="18"/>
              <w:szCs w:val="18"/>
            </w:rPr>
            <w:t>[</w:t>
          </w:r>
          <w:r>
            <w:rPr>
              <w:rStyle w:val="Paikkamerkkiteksti"/>
              <w:sz w:val="18"/>
              <w:szCs w:val="18"/>
            </w:rPr>
            <w:t>Kuvaus muutoksista</w:t>
          </w:r>
          <w:r w:rsidRPr="005B3838">
            <w:rPr>
              <w:rStyle w:val="Paikkamerkkiteksti"/>
              <w:sz w:val="18"/>
              <w:szCs w:val="18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6B2"/>
    <w:rsid w:val="000400DF"/>
    <w:rsid w:val="00096DEA"/>
    <w:rsid w:val="000A55E2"/>
    <w:rsid w:val="000B4C0A"/>
    <w:rsid w:val="000C1483"/>
    <w:rsid w:val="000F2A10"/>
    <w:rsid w:val="001161B1"/>
    <w:rsid w:val="00130972"/>
    <w:rsid w:val="0013270A"/>
    <w:rsid w:val="001378CE"/>
    <w:rsid w:val="001C1717"/>
    <w:rsid w:val="001D04E6"/>
    <w:rsid w:val="002607CD"/>
    <w:rsid w:val="002835F6"/>
    <w:rsid w:val="002B060E"/>
    <w:rsid w:val="00374984"/>
    <w:rsid w:val="00442076"/>
    <w:rsid w:val="004F1663"/>
    <w:rsid w:val="004F19CC"/>
    <w:rsid w:val="00570931"/>
    <w:rsid w:val="005B6445"/>
    <w:rsid w:val="005C3082"/>
    <w:rsid w:val="005D4C47"/>
    <w:rsid w:val="005D529E"/>
    <w:rsid w:val="006A7B52"/>
    <w:rsid w:val="006F4E98"/>
    <w:rsid w:val="00702A6C"/>
    <w:rsid w:val="007A1A49"/>
    <w:rsid w:val="007B510A"/>
    <w:rsid w:val="00804193"/>
    <w:rsid w:val="008338E0"/>
    <w:rsid w:val="008824B2"/>
    <w:rsid w:val="008B46B2"/>
    <w:rsid w:val="008C0B47"/>
    <w:rsid w:val="008C30FF"/>
    <w:rsid w:val="008F00C2"/>
    <w:rsid w:val="009058BC"/>
    <w:rsid w:val="009F631D"/>
    <w:rsid w:val="00AF1221"/>
    <w:rsid w:val="00B2187A"/>
    <w:rsid w:val="00B417A0"/>
    <w:rsid w:val="00B41C43"/>
    <w:rsid w:val="00B528B1"/>
    <w:rsid w:val="00BA130E"/>
    <w:rsid w:val="00C54732"/>
    <w:rsid w:val="00C7720E"/>
    <w:rsid w:val="00C77AB4"/>
    <w:rsid w:val="00CB4A23"/>
    <w:rsid w:val="00CE7024"/>
    <w:rsid w:val="00D31746"/>
    <w:rsid w:val="00D52318"/>
    <w:rsid w:val="00D842DF"/>
    <w:rsid w:val="00DB6417"/>
    <w:rsid w:val="00DB70D0"/>
    <w:rsid w:val="00DC0359"/>
    <w:rsid w:val="00E94226"/>
    <w:rsid w:val="00EB5F3D"/>
    <w:rsid w:val="00EB6067"/>
    <w:rsid w:val="00EF1ED5"/>
    <w:rsid w:val="00EF6081"/>
    <w:rsid w:val="00F54180"/>
    <w:rsid w:val="00F54DA3"/>
    <w:rsid w:val="00F8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rsid w:val="008B46B2"/>
    <w:rPr>
      <w:color w:val="auto"/>
    </w:rPr>
  </w:style>
  <w:style w:type="paragraph" w:customStyle="1" w:styleId="31695CC6B7CF41CCAA5EDE77546888F6">
    <w:name w:val="31695CC6B7CF41CCAA5EDE77546888F6"/>
    <w:rsid w:val="008B4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Kanta">
  <a:themeElements>
    <a:clrScheme name="Kanta">
      <a:dk1>
        <a:srgbClr val="4C4D4C"/>
      </a:dk1>
      <a:lt1>
        <a:srgbClr val="FFFFFF"/>
      </a:lt1>
      <a:dk2>
        <a:srgbClr val="0066A0"/>
      </a:dk2>
      <a:lt2>
        <a:srgbClr val="FFD76E"/>
      </a:lt2>
      <a:accent1>
        <a:srgbClr val="0066A1"/>
      </a:accent1>
      <a:accent2>
        <a:srgbClr val="A6D867"/>
      </a:accent2>
      <a:accent3>
        <a:srgbClr val="FFA961"/>
      </a:accent3>
      <a:accent4>
        <a:srgbClr val="0F94B3"/>
      </a:accent4>
      <a:accent5>
        <a:srgbClr val="735BBF"/>
      </a:accent5>
      <a:accent6>
        <a:srgbClr val="0B523E"/>
      </a:accent6>
      <a:hlink>
        <a:srgbClr val="5BACCF"/>
      </a:hlink>
      <a:folHlink>
        <a:srgbClr val="FFA86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solidFill>
            <a:srgbClr val="0066A1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rgbClr val="0066A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rtlCol="0">
        <a:spAutoFit/>
      </a:bodyPr>
      <a:lstStyle>
        <a:defPPr algn="l">
          <a:defRPr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Kanta" id="{74F77D9D-CABF-410E-AE1A-013A2BC5DA7E}" vid="{C96C7665-31D1-4D72-8D94-9AF0D702338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2025-05-16T00:00:00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c5c86b2-34ba-4440-84a3-2847672c608a" ContentTypeId="0x010100B5B0C7C8E89E4B24A1DD48391A5B64DF00104209A661E54CD587BC7C170A805A750F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e38d6a6b76c4a24843bec5179df8dbe xmlns="28d5f0a3-ab75-4f37-b21c-c5486e890318">
      <Terms xmlns="http://schemas.microsoft.com/office/infopath/2007/PartnerControls"/>
    </je38d6a6b76c4a24843bec5179df8dbe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TaxCatchAll xmlns="28d5f0a3-ab75-4f37-b21c-c5486e890318">
      <Value>51</Value>
      <Value>24</Value>
      <Value>22</Value>
      <Value>21</Value>
      <Value>20</Value>
      <Value>19</Value>
      <Value>54</Value>
      <Value>17</Value>
    </TaxCatchAll>
    <TaxKeywordTaxHTField xmlns="28d5f0a3-ab75-4f37-b21c-c5486e890318">
      <Terms xmlns="http://schemas.microsoft.com/office/infopath/2007/PartnerControls"/>
    </TaxKeywordTaxHTField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Julkaistavat materiaalit</TermName>
          <TermId xmlns="http://schemas.microsoft.com/office/infopath/2007/PartnerControls">d85439a6-9791-4093-8f39-f413fbbaa11d</TermId>
        </TermInfo>
      </Terms>
    </l284e851add84855ab4a13e805c1c02b>
    <f721df5e45f944579809e2a3903aa81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</TermName>
          <TermId xmlns="http://schemas.microsoft.com/office/infopath/2007/PartnerControls">6415e8ca-77a5-4574-80c6-2b37449729b9</TermId>
        </TermInfo>
      </Terms>
    </f721df5e45f944579809e2a3903aa817>
    <bcefd7c481cb48f4861306052502dba8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Sähköinen resepti</TermName>
          <TermId xmlns="http://schemas.microsoft.com/office/infopath/2007/PartnerControls">956f2e6b-336d-49b4-a312-1e24e6f3ee35</TermId>
        </TermInfo>
      </Terms>
    </bcefd7c481cb48f4861306052502dba8>
    <KelaKuvaus xmlns="28d5f0a3-ab75-4f37-b21c-c5486e890318" xsi:nil="true"/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Määrittelyiden versiointikäytännöt</TermName>
          <TermId xmlns="http://schemas.microsoft.com/office/infopath/2007/PartnerControls">47cde1e5-a737-483e-a607-5bf8288c3f74</TermId>
        </TermInfo>
      </Terms>
    </j875f3fda00345e6808e9e260f685289>
    <c6ed0155a29547668b4ffc5b69ef0ab2 xmlns="28d5f0a3-ab75-4f37-b21c-c5486e890318">
      <Terms xmlns="http://schemas.microsoft.com/office/infopath/2007/PartnerControls"/>
    </c6ed0155a29547668b4ffc5b69ef0ab2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Kela it-palvelujen järjestelmädokumentaatio" ma:contentTypeID="0x010100B5B0C7C8E89E4B24A1DD48391A5B64DF00104209A661E54CD587BC7C170A805A750F00F58B2F090C2C514D89A65EA55AFE1082" ma:contentTypeVersion="3" ma:contentTypeDescription="Luo uusi asiakirja." ma:contentTypeScope="" ma:versionID="113a8c14aa84ae599a924adbbaef7479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438829ffe0257dd3bdcdd51881d54ac1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jd32bd60a3ed49c984e203f2c1797fd7" minOccurs="0"/>
                <xsd:element ref="ns2:l284e851add84855ab4a13e805c1c02b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c6ed0155a29547668b4ffc5b69ef0ab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readOnly="false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cc944fd-388b-46ca-9e94-270a2230614e}" ma:internalName="TaxCatchAll" ma:showField="CatchAllData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cc944fd-388b-46ca-9e94-270a2230614e}" ma:internalName="TaxCatchAllLabel" ma:readOnly="true" ma:showField="CatchAllDataLabel" ma:web="6f70132b-22b0-4a09-ba86-e790625fb7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default="-1;#Sähköinen resepti|956f2e6b-336d-49b4-a312-1e24e6f3ee35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32bd60a3ed49c984e203f2c1797fd7" ma:index="25" nillable="true" ma:taxonomy="true" ma:internalName="jd32bd60a3ed49c984e203f2c1797fd7" ma:taxonomyFieldName="KelaNavigaatiotermi" ma:displayName="Navigaatiotermi" ma:readOnly="false" ma:default="-1;#Sähköinen resepti|ec27a2dd-b12d-4daa-aef8-24cc16d0b111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875f3fda00345e6808e9e260f685289" ma:index="29" nillable="true" ma:taxonomy="true" ma:internalName="j875f3fda00345e6808e9e260f685289" ma:taxonomyFieldName="KelaOmaLuokitus" ma:displayName="Oma luokitus" ma:fieldId="{3875f3fd-a003-45e6-808e-9e260f685289}" ma:sspId="4c5c86b2-34ba-4440-84a3-2847672c608a" ma:termSetId="e5c34f0f-4db0-46e6-8fc3-8840c899e5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1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2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c6ed0155a29547668b4ffc5b69ef0ab2" ma:index="33" nillable="true" ma:taxonomy="true" ma:internalName="c6ed0155a29547668b4ffc5b69ef0ab2" ma:taxonomyFieldName="KelaJarjestelmadokumentti" ma:displayName="Järjestelmädokumentti" ma:fieldId="{c6ed0155-a295-4766-8b4f-fc5b69ef0ab2}" ma:sspId="4c5c86b2-34ba-4440-84a3-2847672c608a" ma:termSetId="3db74f8a-6d72-4ebb-afb7-13312dabce0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EB86F2-A6CC-4A66-A2EA-2E228D428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21C4FC-5F21-45EC-B1F5-92BEE4CBB39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00A8240-9884-4CC8-B206-FAFDCCCE06B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98E7FB-1D87-428C-9A56-5B81BE104A18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28d5f0a3-ab75-4f37-b21c-c5486e890318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A7E6BF09-FF1E-4BC0-A7C2-4C007E703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Kanta lyhyt asiakirja.dotx</Template>
  <TotalTime>14610</TotalTime>
  <Pages>2</Pages>
  <Words>166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CDA-esimerkkien muutoshistoria</vt:lpstr>
    </vt:vector>
  </TitlesOfParts>
  <Company>Kela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CDA-esimerkkien muutoshistoria</dc:title>
  <dc:subject>CDA-esimerkkien muutoshistoria</dc:subject>
  <dc:creator>Pettersson Mirkka</dc:creator>
  <cp:keywords/>
  <cp:lastModifiedBy>Pettersson Mirkka</cp:lastModifiedBy>
  <cp:revision>24</cp:revision>
  <cp:lastPrinted>2024-09-20T10:08:00Z</cp:lastPrinted>
  <dcterms:created xsi:type="dcterms:W3CDTF">2025-04-23T06:14:00Z</dcterms:created>
  <dcterms:modified xsi:type="dcterms:W3CDTF">2025-10-09T13:02:00Z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KelaOmaLuokitus">
    <vt:lpwstr>54;#Määrittelyiden versiointikäytännöt|47cde1e5-a737-483e-a607-5bf8288c3f74</vt:lpwstr>
  </property>
  <property fmtid="{D5CDD505-2E9C-101B-9397-08002B2CF9AE}" pid="4" name="KelaNavigaatiotermi">
    <vt:lpwstr>22;#Reseptin projektit|3761bfbb-ba12-44ff-a4f6-bc560e2f79f9</vt:lpwstr>
  </property>
  <property fmtid="{D5CDD505-2E9C-101B-9397-08002B2CF9AE}" pid="5" name="KelaProjekti">
    <vt:lpwstr>21;#Reseptin projektit|1f5e150b-8072-4a30-94fe-9ed25dfc087d</vt:lpwstr>
  </property>
  <property fmtid="{D5CDD505-2E9C-101B-9397-08002B2CF9AE}" pid="6" name="ContentTypeId">
    <vt:lpwstr>0x010100B5B0C7C8E89E4B24A1DD48391A5B64DF00104209A661E54CD587BC7C170A805A750F00F58B2F090C2C514D89A65EA55AFE1082</vt:lpwstr>
  </property>
  <property fmtid="{D5CDD505-2E9C-101B-9397-08002B2CF9AE}" pid="7" name="KelaAsiasanat">
    <vt:lpwstr>24;#Kanta|6415e8ca-77a5-4574-80c6-2b37449729b9</vt:lpwstr>
  </property>
  <property fmtid="{D5CDD505-2E9C-101B-9397-08002B2CF9AE}" pid="8" name="KelaOrganisaatio">
    <vt:lpwstr/>
  </property>
  <property fmtid="{D5CDD505-2E9C-101B-9397-08002B2CF9AE}" pid="9" name="KelaNostaIntranettiin">
    <vt:lpwstr>19;#Ei|4da38706-6322-4438-8e0a-a80ce46c1d74</vt:lpwstr>
  </property>
  <property fmtid="{D5CDD505-2E9C-101B-9397-08002B2CF9AE}" pid="10" name="KelaTyoryhma">
    <vt:lpwstr>17;#Sähköinen resepti|956f2e6b-336d-49b4-a312-1e24e6f3ee35</vt:lpwstr>
  </property>
  <property fmtid="{D5CDD505-2E9C-101B-9397-08002B2CF9AE}" pid="11" name="KelaSinettiLuokka">
    <vt:lpwstr>20;#Projektidokumentaatio|46a885a8-d012-4ce3-9e3d-2c376f037c4d</vt:lpwstr>
  </property>
  <property fmtid="{D5CDD505-2E9C-101B-9397-08002B2CF9AE}" pid="12" name="KelaDokumenttiluokka">
    <vt:lpwstr>51;#Julkaistavat materiaalit|d85439a6-9791-4093-8f39-f413fbbaa11d</vt:lpwstr>
  </property>
  <property fmtid="{D5CDD505-2E9C-101B-9397-08002B2CF9AE}" pid="13" name="Järjestelmädokumentti">
    <vt:lpwstr/>
  </property>
  <property fmtid="{D5CDD505-2E9C-101B-9397-08002B2CF9AE}" pid="14" name="KelaPihlaLuokitus">
    <vt:lpwstr/>
  </property>
  <property fmtid="{D5CDD505-2E9C-101B-9397-08002B2CF9AE}" pid="15" name="KelaJarjestelmadokumentti">
    <vt:lpwstr/>
  </property>
</Properties>
</file>